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5E286" w14:textId="7FAF5296" w:rsidR="00C55611" w:rsidRPr="00EA733A" w:rsidRDefault="00C55611" w:rsidP="000210F1">
      <w:pPr>
        <w:pStyle w:val="NRCINSPECTIONMANUAL"/>
      </w:pPr>
      <w:r w:rsidRPr="00EA733A">
        <w:tab/>
      </w:r>
      <w:r w:rsidRPr="000210F1">
        <w:rPr>
          <w:b/>
          <w:bCs/>
          <w:sz w:val="38"/>
          <w:szCs w:val="38"/>
        </w:rPr>
        <w:t>NRC INSPECTION MANUAL</w:t>
      </w:r>
      <w:r w:rsidRPr="00EA733A">
        <w:tab/>
        <w:t>I</w:t>
      </w:r>
      <w:r w:rsidR="007F0A6A" w:rsidRPr="00EA733A">
        <w:t>R</w:t>
      </w:r>
      <w:r w:rsidRPr="00EA733A">
        <w:t>AB</w:t>
      </w:r>
    </w:p>
    <w:p w14:paraId="65A02AC7" w14:textId="4997D5F5" w:rsidR="00C55611" w:rsidRPr="00EA733A" w:rsidRDefault="00C55611" w:rsidP="00150312">
      <w:pPr>
        <w:pStyle w:val="IMCIP"/>
      </w:pPr>
      <w:r w:rsidRPr="00EA733A">
        <w:t xml:space="preserve">INSPECTION MANUAL CHAPTER 0609, </w:t>
      </w:r>
      <w:r w:rsidRPr="00EA733A">
        <w:fldChar w:fldCharType="begin"/>
      </w:r>
      <w:r w:rsidRPr="00EA733A">
        <w:instrText xml:space="preserve"> SEQ CHAPTER \h \r 1</w:instrText>
      </w:r>
      <w:r w:rsidRPr="00EA733A">
        <w:fldChar w:fldCharType="end"/>
      </w:r>
      <w:r w:rsidRPr="00EA733A">
        <w:t>ATTACHMENT 5</w:t>
      </w:r>
    </w:p>
    <w:p w14:paraId="2291B8F0" w14:textId="3F987504" w:rsidR="00AF7FBC" w:rsidRPr="00EA733A" w:rsidRDefault="00C55611" w:rsidP="00150312">
      <w:pPr>
        <w:pStyle w:val="Title"/>
      </w:pPr>
      <w:r w:rsidRPr="00EA733A">
        <w:t>INSPECTION FINDING REVIEW BOARD</w:t>
      </w:r>
    </w:p>
    <w:p w14:paraId="4B709A57" w14:textId="156B8CFA" w:rsidR="00AF7FBC" w:rsidRPr="00EA733A" w:rsidRDefault="00AF7FBC" w:rsidP="00150312">
      <w:pPr>
        <w:pStyle w:val="EffectiveDate"/>
      </w:pPr>
      <w:r w:rsidRPr="00EA733A">
        <w:t xml:space="preserve">Effective Date: </w:t>
      </w:r>
      <w:r w:rsidR="00552EBF" w:rsidRPr="00EA733A">
        <w:t>01/01/</w:t>
      </w:r>
      <w:ins w:id="0" w:author="Author">
        <w:r w:rsidR="00BF1256">
          <w:t>2024</w:t>
        </w:r>
      </w:ins>
    </w:p>
    <w:p w14:paraId="3906D6D6" w14:textId="08366F44" w:rsidR="00C55611" w:rsidRPr="00EA733A" w:rsidRDefault="0028398D" w:rsidP="00E0503F">
      <w:pPr>
        <w:pStyle w:val="Heading1"/>
      </w:pPr>
      <w:r w:rsidRPr="00EA733A">
        <w:t>0609.05-01</w:t>
      </w:r>
      <w:r w:rsidRPr="00EA733A">
        <w:tab/>
      </w:r>
      <w:r w:rsidR="00C55611" w:rsidRPr="00EA733A">
        <w:t>PURPOSE</w:t>
      </w:r>
    </w:p>
    <w:p w14:paraId="22480414" w14:textId="5EE57756" w:rsidR="00C55611" w:rsidRPr="00EA733A" w:rsidRDefault="00C55611" w:rsidP="00E0503F">
      <w:pPr>
        <w:pStyle w:val="BodyText"/>
      </w:pPr>
      <w:r w:rsidRPr="00EA733A">
        <w:t xml:space="preserve">The purpose of the Inspection Finding Review Board (IFRB) is to provide a formal framework to obtain regional staff and management agreement on the proposed performance deficiency and to effectively manage the actions needed to reach a preliminary decision on the significance of inspection findings </w:t>
      </w:r>
      <w:r w:rsidR="00902458" w:rsidRPr="00EA733A">
        <w:t xml:space="preserve">that </w:t>
      </w:r>
      <w:r w:rsidRPr="00EA733A">
        <w:t xml:space="preserve">do not </w:t>
      </w:r>
      <w:r w:rsidR="003F290E" w:rsidRPr="00EA733A">
        <w:t xml:space="preserve">initially </w:t>
      </w:r>
      <w:r w:rsidRPr="00EA733A">
        <w:t>screen to Green</w:t>
      </w:r>
      <w:r w:rsidR="00902458" w:rsidRPr="00EA733A">
        <w:t>.</w:t>
      </w:r>
      <w:r w:rsidRPr="00EA733A">
        <w:t xml:space="preserve"> This framework, through effective management oversight and project planning, aims to ensure that all involved regional managers and staff are aligned on the specific actions needed, the scope of the work to be done</w:t>
      </w:r>
      <w:r w:rsidR="00CB2BD8" w:rsidRPr="00EA733A">
        <w:t>,</w:t>
      </w:r>
      <w:r w:rsidRPr="00EA733A">
        <w:t xml:space="preserve"> and the associated schedule to reach an informed decision on licensee performance deficiencies and their preliminary significance prior to conducting a Significance and Enforcement Review Panel (SERP).</w:t>
      </w:r>
    </w:p>
    <w:p w14:paraId="48D38773" w14:textId="24200233" w:rsidR="00B07401" w:rsidRPr="00EA733A" w:rsidRDefault="00B07401" w:rsidP="00E0503F">
      <w:pPr>
        <w:pStyle w:val="BodyText"/>
      </w:pPr>
      <w:r w:rsidRPr="00EA733A">
        <w:t>This document will be used in conjunction with I</w:t>
      </w:r>
      <w:r w:rsidR="00C02984" w:rsidRPr="00EA733A">
        <w:t xml:space="preserve">nspection </w:t>
      </w:r>
      <w:r w:rsidRPr="00EA733A">
        <w:t>M</w:t>
      </w:r>
      <w:r w:rsidR="00C02984" w:rsidRPr="00EA733A">
        <w:t xml:space="preserve">anual </w:t>
      </w:r>
      <w:r w:rsidRPr="00EA733A">
        <w:t>C</w:t>
      </w:r>
      <w:r w:rsidR="00C02984" w:rsidRPr="00EA733A">
        <w:t>hapter</w:t>
      </w:r>
      <w:r w:rsidRPr="00EA733A">
        <w:t xml:space="preserve"> </w:t>
      </w:r>
      <w:r w:rsidR="00C02984" w:rsidRPr="00EA733A">
        <w:t xml:space="preserve">(IMC) </w:t>
      </w:r>
      <w:r w:rsidRPr="00EA733A">
        <w:t>0609, “Significance Determination Process</w:t>
      </w:r>
      <w:r w:rsidR="00552EBF" w:rsidRPr="00EA733A">
        <w:t>,</w:t>
      </w:r>
      <w:r w:rsidRPr="00EA733A">
        <w:t>” and IMC 0609</w:t>
      </w:r>
      <w:r w:rsidR="00552EBF" w:rsidRPr="00EA733A">
        <w:t>,</w:t>
      </w:r>
      <w:r w:rsidRPr="00EA733A">
        <w:t xml:space="preserve"> Attachment 1, “Significance and Enforcement Review Panel Process.” </w:t>
      </w:r>
      <w:r w:rsidR="000B47E7" w:rsidRPr="00EA733A">
        <w:t xml:space="preserve">These procedures are intended to ensure the </w:t>
      </w:r>
      <w:r w:rsidR="00C02984" w:rsidRPr="00EA733A">
        <w:t>Significance Determination Process (</w:t>
      </w:r>
      <w:r w:rsidR="000B47E7" w:rsidRPr="00EA733A">
        <w:t>SDP</w:t>
      </w:r>
      <w:r w:rsidR="00C02984" w:rsidRPr="00EA733A">
        <w:t>)</w:t>
      </w:r>
      <w:r w:rsidR="000B47E7" w:rsidRPr="00EA733A">
        <w:t xml:space="preserve"> is efficient through appropriate management oversight and planning of the disposit</w:t>
      </w:r>
      <w:r w:rsidR="00552EBF" w:rsidRPr="00EA733A">
        <w:t>ion of potentially greater-than-</w:t>
      </w:r>
      <w:r w:rsidR="000B47E7" w:rsidRPr="00EA733A">
        <w:t>Green (GTG) inspection findings</w:t>
      </w:r>
      <w:r w:rsidRPr="00EA733A">
        <w:t>.</w:t>
      </w:r>
    </w:p>
    <w:p w14:paraId="58183E0E" w14:textId="41CA08F8" w:rsidR="00C55611" w:rsidRPr="00EA733A" w:rsidRDefault="0028398D" w:rsidP="00E0503F">
      <w:pPr>
        <w:pStyle w:val="Heading1"/>
      </w:pPr>
      <w:r w:rsidRPr="00EA733A">
        <w:t>0609.05-02</w:t>
      </w:r>
      <w:r w:rsidRPr="00EA733A">
        <w:tab/>
      </w:r>
      <w:r w:rsidR="00C55611" w:rsidRPr="00EA733A">
        <w:t>APPLICABILITY</w:t>
      </w:r>
    </w:p>
    <w:p w14:paraId="4453FFD9" w14:textId="7432642A" w:rsidR="00AF072C" w:rsidRDefault="00066D80" w:rsidP="00E0503F">
      <w:pPr>
        <w:pStyle w:val="BodyText"/>
      </w:pPr>
      <w:ins w:id="1" w:author="Author">
        <w:r>
          <w:t xml:space="preserve">This guidance is applicable across all </w:t>
        </w:r>
        <w:r w:rsidR="00DF2033">
          <w:t>seven</w:t>
        </w:r>
        <w:r>
          <w:t xml:space="preserve"> cornerstones</w:t>
        </w:r>
        <w:r w:rsidR="00DF2033">
          <w:t xml:space="preserve"> </w:t>
        </w:r>
        <w:r w:rsidR="00786BDE">
          <w:t>and</w:t>
        </w:r>
        <w:r w:rsidR="00F52775">
          <w:t xml:space="preserve"> all IMC 0609 appendices</w:t>
        </w:r>
        <w:r w:rsidR="00D20DA5">
          <w:t>.</w:t>
        </w:r>
        <w:r>
          <w:t xml:space="preserve"> </w:t>
        </w:r>
      </w:ins>
    </w:p>
    <w:p w14:paraId="7989F714" w14:textId="0015185B" w:rsidR="00C55611" w:rsidRPr="00EA733A" w:rsidRDefault="00114C44" w:rsidP="00E0503F">
      <w:pPr>
        <w:pStyle w:val="BodyText"/>
      </w:pPr>
      <w:r>
        <w:t>W</w:t>
      </w:r>
      <w:r w:rsidR="00C55611" w:rsidRPr="00EA733A">
        <w:t xml:space="preserve">hen </w:t>
      </w:r>
      <w:ins w:id="2" w:author="Author">
        <w:r w:rsidR="004B48B3">
          <w:t xml:space="preserve">proposed </w:t>
        </w:r>
      </w:ins>
      <w:r w:rsidR="00C55611" w:rsidRPr="00EA733A">
        <w:t xml:space="preserve">inspection findings </w:t>
      </w:r>
      <w:ins w:id="3" w:author="Author">
        <w:r w:rsidR="00746C67">
          <w:t xml:space="preserve">in any cornerstone </w:t>
        </w:r>
      </w:ins>
      <w:r w:rsidR="00C55611" w:rsidRPr="00EA733A">
        <w:t xml:space="preserve">do not initially screen to Green using the </w:t>
      </w:r>
      <w:ins w:id="4" w:author="Author">
        <w:r w:rsidR="00073D12">
          <w:t>appropriate</w:t>
        </w:r>
      </w:ins>
      <w:r w:rsidR="00C55611" w:rsidRPr="00EA733A">
        <w:t xml:space="preserve"> SDP screening tools</w:t>
      </w:r>
      <w:ins w:id="5" w:author="Author">
        <w:r w:rsidR="00797904">
          <w:t xml:space="preserve">, in almost all cases, an IFRB should be convened </w:t>
        </w:r>
        <w:r w:rsidR="008B2EBE">
          <w:t>by</w:t>
        </w:r>
        <w:r w:rsidR="00544EE5">
          <w:t xml:space="preserve"> regional staff</w:t>
        </w:r>
        <w:r w:rsidR="00535C16">
          <w:t>.</w:t>
        </w:r>
      </w:ins>
      <w:r w:rsidR="00C55611" w:rsidRPr="00EA733A">
        <w:t xml:space="preserve"> </w:t>
      </w:r>
      <w:r w:rsidR="00901875" w:rsidRPr="00EA733A">
        <w:t>A</w:t>
      </w:r>
      <w:r w:rsidR="00C55611" w:rsidRPr="00EA733A">
        <w:t xml:space="preserve"> straightforward issue that experience has shown will ultimately result in a Green determination </w:t>
      </w:r>
      <w:r w:rsidR="00901875" w:rsidRPr="00EA733A">
        <w:t xml:space="preserve">without significant effort </w:t>
      </w:r>
      <w:r w:rsidR="00C55611" w:rsidRPr="00EA733A">
        <w:t>would not require convening the IFRB.</w:t>
      </w:r>
    </w:p>
    <w:p w14:paraId="4B6F0724" w14:textId="4FA586AB" w:rsidR="006B6A4C" w:rsidRPr="00EA733A" w:rsidRDefault="006C4B58" w:rsidP="00E0503F">
      <w:pPr>
        <w:pStyle w:val="BodyText"/>
      </w:pPr>
      <w:ins w:id="6" w:author="Author">
        <w:r>
          <w:t>For proposed findings in the security cornerstone that do not initially screen to Green</w:t>
        </w:r>
        <w:r w:rsidR="000C64FD">
          <w:t>,</w:t>
        </w:r>
        <w:r w:rsidR="00640697">
          <w:t xml:space="preserve"> an IFRB or Security Issues Forum (SIF) </w:t>
        </w:r>
        <w:r w:rsidR="0050525D">
          <w:t xml:space="preserve">should be convened. </w:t>
        </w:r>
        <w:r w:rsidR="006C76A4">
          <w:t xml:space="preserve">When </w:t>
        </w:r>
        <w:r w:rsidR="006C76A4" w:rsidRPr="00C52C46">
          <w:t>a SIF</w:t>
        </w:r>
        <w:r w:rsidR="006C76A4">
          <w:t xml:space="preserve"> is held in place of a</w:t>
        </w:r>
        <w:r w:rsidR="00F27CA9">
          <w:t>n</w:t>
        </w:r>
        <w:r w:rsidR="006C76A4">
          <w:t xml:space="preserve"> IFRB, the SIF must </w:t>
        </w:r>
        <w:r w:rsidR="00E8299C">
          <w:t>fulfill</w:t>
        </w:r>
        <w:r w:rsidR="006C76A4">
          <w:t xml:space="preserve"> </w:t>
        </w:r>
        <w:r w:rsidR="00BA09F9">
          <w:t>the same objectives, tasks, and assignments that an IFRB would have accomplished.</w:t>
        </w:r>
      </w:ins>
    </w:p>
    <w:p w14:paraId="5FDE31B4" w14:textId="3DBCBA3F" w:rsidR="00C55611" w:rsidRPr="00EA733A" w:rsidRDefault="0028398D" w:rsidP="00E0503F">
      <w:pPr>
        <w:pStyle w:val="Heading1"/>
      </w:pPr>
      <w:r w:rsidRPr="00EA733A">
        <w:t>0609.05-03</w:t>
      </w:r>
      <w:r w:rsidRPr="00EA733A">
        <w:tab/>
      </w:r>
      <w:r w:rsidR="00C55611" w:rsidRPr="00EA733A">
        <w:t>OBJECTIVES</w:t>
      </w:r>
    </w:p>
    <w:p w14:paraId="42F08D0B" w14:textId="31B9AE38" w:rsidR="00C55611" w:rsidRPr="00EA733A" w:rsidRDefault="00C55611" w:rsidP="007F6AF9">
      <w:pPr>
        <w:pStyle w:val="ListBullet2"/>
      </w:pPr>
      <w:r w:rsidRPr="00EA733A">
        <w:t xml:space="preserve">Ensure regional management and staff align on the </w:t>
      </w:r>
      <w:ins w:id="7" w:author="Author">
        <w:r w:rsidR="003D3B70">
          <w:t xml:space="preserve">proposed </w:t>
        </w:r>
      </w:ins>
      <w:r w:rsidRPr="00EA733A">
        <w:t>licensee performance deficiency</w:t>
      </w:r>
      <w:r w:rsidR="00337412">
        <w:t xml:space="preserve"> (PD)</w:t>
      </w:r>
      <w:r w:rsidRPr="00EA733A">
        <w:t xml:space="preserve">, the degraded condition, and how the performance deficiency is the proximate cause of the degraded condition. </w:t>
      </w:r>
      <w:r w:rsidR="00DE7052" w:rsidRPr="00EA733A">
        <w:t>The proposed violation can be discussed, but alignment is not necessary at this point.</w:t>
      </w:r>
    </w:p>
    <w:p w14:paraId="6E6870C0" w14:textId="259D03F5" w:rsidR="00C55611" w:rsidRPr="00EA733A" w:rsidRDefault="00C55611" w:rsidP="007F6AF9">
      <w:pPr>
        <w:pStyle w:val="ListBullet2"/>
      </w:pPr>
      <w:r w:rsidRPr="00EA733A">
        <w:lastRenderedPageBreak/>
        <w:t>Ensure there is early alignment on the scope, schedule and involved resources to support an efficient and effective preliminary significance assessment.</w:t>
      </w:r>
    </w:p>
    <w:p w14:paraId="64D994F5" w14:textId="06B04EBE" w:rsidR="00225E02" w:rsidRPr="00EA733A" w:rsidRDefault="00DE7052" w:rsidP="007F6AF9">
      <w:pPr>
        <w:pStyle w:val="ListBullet2"/>
      </w:pPr>
      <w:r w:rsidRPr="00EA733A">
        <w:t xml:space="preserve">Develop </w:t>
      </w:r>
      <w:ins w:id="8" w:author="Author">
        <w:r w:rsidR="005D3F4E">
          <w:t xml:space="preserve">any additional </w:t>
        </w:r>
      </w:ins>
      <w:r w:rsidRPr="00EA733A">
        <w:t xml:space="preserve">key messages to </w:t>
      </w:r>
      <w:r w:rsidR="002A1E8C" w:rsidRPr="00EA733A">
        <w:t xml:space="preserve">be </w:t>
      </w:r>
      <w:r w:rsidRPr="00EA733A">
        <w:t>communicate</w:t>
      </w:r>
      <w:r w:rsidR="002A1E8C" w:rsidRPr="00EA733A">
        <w:t>d</w:t>
      </w:r>
      <w:r w:rsidRPr="00EA733A">
        <w:t xml:space="preserve"> to licensee senior management</w:t>
      </w:r>
      <w:r w:rsidR="002A1E8C" w:rsidRPr="00EA733A">
        <w:t xml:space="preserve"> by the IFRB Chair</w:t>
      </w:r>
      <w:r w:rsidR="00C55611" w:rsidRPr="00EA733A">
        <w:t>.</w:t>
      </w:r>
    </w:p>
    <w:p w14:paraId="5C421B8F" w14:textId="629E564A" w:rsidR="00C55611" w:rsidRPr="00EA733A" w:rsidRDefault="0028398D" w:rsidP="00E0503F">
      <w:pPr>
        <w:pStyle w:val="Heading1"/>
      </w:pPr>
      <w:r w:rsidRPr="00EA733A">
        <w:t>0609.05-04</w:t>
      </w:r>
      <w:r w:rsidRPr="00EA733A">
        <w:tab/>
      </w:r>
      <w:r w:rsidR="00C55611" w:rsidRPr="00EA733A">
        <w:t>GUIDANCE</w:t>
      </w:r>
    </w:p>
    <w:p w14:paraId="09767829" w14:textId="08C03066" w:rsidR="0065580A" w:rsidRDefault="00C55611" w:rsidP="00E0503F">
      <w:pPr>
        <w:pStyle w:val="BodyText"/>
      </w:pPr>
      <w:r w:rsidRPr="00EA733A">
        <w:t xml:space="preserve">The </w:t>
      </w:r>
      <w:r w:rsidR="00B07401" w:rsidRPr="00EA733A">
        <w:t xml:space="preserve">IFRB </w:t>
      </w:r>
      <w:r w:rsidR="0068342E">
        <w:t>Worksheet</w:t>
      </w:r>
      <w:r w:rsidRPr="00EA733A">
        <w:t xml:space="preserve"> (</w:t>
      </w:r>
      <w:r w:rsidR="00194D4E">
        <w:t>e</w:t>
      </w:r>
      <w:r w:rsidRPr="00EA733A">
        <w:t xml:space="preserve">xhibit 1 of this procedure) is used to document the receipt, evaluation, and IFRB decisions for inspection findings </w:t>
      </w:r>
      <w:r w:rsidR="008E151E" w:rsidRPr="00EA733A">
        <w:t xml:space="preserve">for </w:t>
      </w:r>
      <w:r w:rsidRPr="00EA733A">
        <w:t>which the responsible branch chief</w:t>
      </w:r>
      <w:r w:rsidR="009427F2">
        <w:t>,</w:t>
      </w:r>
      <w:r w:rsidRPr="00EA733A">
        <w:t xml:space="preserve"> </w:t>
      </w:r>
      <w:ins w:id="9" w:author="Author">
        <w:r w:rsidR="00DC1436">
          <w:t>in consultation with other regional staff as appropriate,</w:t>
        </w:r>
      </w:ins>
      <w:r w:rsidRPr="00EA733A">
        <w:t xml:space="preserve"> agree </w:t>
      </w:r>
      <w:r w:rsidR="008E151E" w:rsidRPr="00EA733A">
        <w:t xml:space="preserve">should be subject to an IFRB. </w:t>
      </w:r>
      <w:ins w:id="10" w:author="Author">
        <w:r w:rsidR="00D6107C">
          <w:t xml:space="preserve">Considering one of the </w:t>
        </w:r>
        <w:r w:rsidR="003A6DCC">
          <w:t>outcomes of the IFRB is an approved performance deficiency, it is understood that</w:t>
        </w:r>
        <w:r w:rsidR="00E74102">
          <w:t>,</w:t>
        </w:r>
        <w:r w:rsidR="003A6DCC">
          <w:t xml:space="preserve"> </w:t>
        </w:r>
        <w:r w:rsidR="00C36098">
          <w:t>for SDP screening purposes</w:t>
        </w:r>
        <w:r w:rsidR="00E74102">
          <w:t>,</w:t>
        </w:r>
        <w:r w:rsidR="00C36098">
          <w:t xml:space="preserve"> </w:t>
        </w:r>
        <w:r w:rsidR="00E62E4E">
          <w:t>there needs</w:t>
        </w:r>
        <w:r w:rsidR="00F91B46">
          <w:t xml:space="preserve"> to be a generally</w:t>
        </w:r>
        <w:r w:rsidR="00AA7279">
          <w:t>-</w:t>
        </w:r>
        <w:r w:rsidR="00F91B46">
          <w:t>agreed</w:t>
        </w:r>
        <w:r w:rsidR="00AA7279">
          <w:t>-</w:t>
        </w:r>
        <w:r w:rsidR="00F91B46">
          <w:t>upon proposed performance deficiency.</w:t>
        </w:r>
      </w:ins>
    </w:p>
    <w:p w14:paraId="167E5326" w14:textId="77777777" w:rsidR="00D23E52" w:rsidRDefault="00CE0FDB" w:rsidP="00E0503F">
      <w:pPr>
        <w:pStyle w:val="BodyText"/>
      </w:pPr>
      <w:r w:rsidRPr="00EA733A">
        <w:t xml:space="preserve">For non-deterministic SDPs, the IFRB should be convened when inspection findings do not initially screen to Green. However, the IFRB is not necessary for issues that do not initially screen to Green </w:t>
      </w:r>
      <w:r w:rsidR="00CB2BD8" w:rsidRPr="00EA733A">
        <w:t>if the issue is</w:t>
      </w:r>
      <w:r w:rsidRPr="00EA733A">
        <w:t xml:space="preserve"> straightforward </w:t>
      </w:r>
      <w:r w:rsidR="00CB2BD8" w:rsidRPr="00EA733A">
        <w:t>and</w:t>
      </w:r>
      <w:r w:rsidRPr="00EA733A">
        <w:t xml:space="preserve"> experience has shown </w:t>
      </w:r>
      <w:r w:rsidR="00552EBF" w:rsidRPr="00EA733A">
        <w:t xml:space="preserve">it </w:t>
      </w:r>
      <w:r w:rsidRPr="00EA733A">
        <w:t>will ultimately result in a Green determination</w:t>
      </w:r>
      <w:r w:rsidR="00901875" w:rsidRPr="00EA733A">
        <w:t xml:space="preserve"> without significant effort</w:t>
      </w:r>
      <w:ins w:id="11" w:author="Author">
        <w:r w:rsidR="00531618">
          <w:t xml:space="preserve"> (e.g., a bounding </w:t>
        </w:r>
        <w:r w:rsidR="00936175">
          <w:t>risk analysis)</w:t>
        </w:r>
      </w:ins>
      <w:r w:rsidRPr="00EA733A">
        <w:t>.</w:t>
      </w:r>
    </w:p>
    <w:p w14:paraId="02238ED6" w14:textId="615BB2DE" w:rsidR="00CE0FDB" w:rsidRPr="00EA733A" w:rsidRDefault="00CE0FDB" w:rsidP="00E0503F">
      <w:pPr>
        <w:pStyle w:val="BodyText"/>
      </w:pPr>
      <w:r w:rsidRPr="00EA733A">
        <w:t>For deterministic SDPs, the IFRB</w:t>
      </w:r>
      <w:r w:rsidR="005E3122">
        <w:t xml:space="preserve"> </w:t>
      </w:r>
      <w:ins w:id="12" w:author="Author">
        <w:r w:rsidR="005E3122">
          <w:t>(or SIF)</w:t>
        </w:r>
      </w:ins>
      <w:r w:rsidRPr="00EA733A">
        <w:t xml:space="preserve"> should be convened when inspection findings </w:t>
      </w:r>
      <w:ins w:id="13" w:author="Author">
        <w:r w:rsidR="00C374DB">
          <w:t>do not clearly screen to Green</w:t>
        </w:r>
        <w:r w:rsidR="004518C1">
          <w:t xml:space="preserve"> </w:t>
        </w:r>
        <w:r w:rsidR="004D0EC3">
          <w:t xml:space="preserve">using the </w:t>
        </w:r>
        <w:r w:rsidR="00406066">
          <w:t xml:space="preserve">most appropriate </w:t>
        </w:r>
        <w:r w:rsidR="00D26BAB">
          <w:t>IMC 0609 Appendix.</w:t>
        </w:r>
      </w:ins>
      <w:r w:rsidR="00A9245A">
        <w:t xml:space="preserve"> </w:t>
      </w:r>
      <w:r w:rsidR="00C84D0C" w:rsidRPr="00EA733A">
        <w:t xml:space="preserve">An IFRB (or SIF) is not necessary when the </w:t>
      </w:r>
      <w:ins w:id="14" w:author="Author">
        <w:r w:rsidR="00567825">
          <w:t xml:space="preserve">proposed </w:t>
        </w:r>
      </w:ins>
      <w:r w:rsidR="00C84D0C" w:rsidRPr="00EA733A">
        <w:t>significance of the finding using deterministic SDP flowcharts appears to be</w:t>
      </w:r>
      <w:ins w:id="15" w:author="Author">
        <w:r w:rsidR="000A2C44">
          <w:t xml:space="preserve"> ex</w:t>
        </w:r>
        <w:r w:rsidR="0080026C">
          <w:t>ceedingly</w:t>
        </w:r>
      </w:ins>
      <w:r w:rsidR="00C84D0C" w:rsidRPr="00EA733A">
        <w:t xml:space="preserve"> clear</w:t>
      </w:r>
      <w:ins w:id="16" w:author="Author">
        <w:r w:rsidR="007A0BBD">
          <w:t>, obvious,</w:t>
        </w:r>
      </w:ins>
      <w:r w:rsidR="00C84D0C" w:rsidRPr="00EA733A">
        <w:t xml:space="preserve"> and straightforward. </w:t>
      </w:r>
      <w:ins w:id="17" w:author="Author">
        <w:r w:rsidR="00C47D36">
          <w:t>In th</w:t>
        </w:r>
        <w:r w:rsidR="00157FFC">
          <w:t xml:space="preserve">is </w:t>
        </w:r>
        <w:r w:rsidR="00E66CAB">
          <w:t xml:space="preserve">rare </w:t>
        </w:r>
        <w:r w:rsidR="00157FFC">
          <w:t>circumstance ,t</w:t>
        </w:r>
        <w:r w:rsidR="00384704">
          <w:t xml:space="preserve">he responsible branch chief should </w:t>
        </w:r>
        <w:r w:rsidR="00D0627C">
          <w:t xml:space="preserve">inform regional management </w:t>
        </w:r>
        <w:r w:rsidR="00B82386">
          <w:t>when the decision is made to proceed without an IFRB</w:t>
        </w:r>
      </w:ins>
      <w:r w:rsidR="00056855">
        <w:t>,</w:t>
      </w:r>
      <w:ins w:id="18" w:author="Author">
        <w:r w:rsidR="005A147F">
          <w:t xml:space="preserve"> and the basis for this decision </w:t>
        </w:r>
        <w:r w:rsidR="005D4B53">
          <w:t>should be included on any future SERP forms for the issue</w:t>
        </w:r>
        <w:r w:rsidR="00B82386">
          <w:t xml:space="preserve">. </w:t>
        </w:r>
      </w:ins>
      <w:r w:rsidR="00C84D0C" w:rsidRPr="00EA733A">
        <w:t>An IFRB</w:t>
      </w:r>
      <w:r w:rsidR="008E569C">
        <w:t xml:space="preserve"> </w:t>
      </w:r>
      <w:ins w:id="19" w:author="Author">
        <w:r w:rsidR="008E569C">
          <w:t>(or SIF)</w:t>
        </w:r>
      </w:ins>
      <w:r w:rsidR="00C84D0C" w:rsidRPr="00EA733A">
        <w:t xml:space="preserve"> can </w:t>
      </w:r>
      <w:ins w:id="20" w:author="Author">
        <w:r w:rsidR="00725F32">
          <w:t xml:space="preserve">always </w:t>
        </w:r>
      </w:ins>
      <w:r w:rsidR="00C84D0C" w:rsidRPr="00EA733A">
        <w:t>be held based on management discretion.</w:t>
      </w:r>
    </w:p>
    <w:p w14:paraId="6F8BAEF1" w14:textId="507ED70C" w:rsidR="009C1439" w:rsidRPr="00EA733A" w:rsidRDefault="009C1439" w:rsidP="00E0503F">
      <w:pPr>
        <w:pStyle w:val="BodyText"/>
      </w:pPr>
      <w:r w:rsidRPr="00EA733A">
        <w:t xml:space="preserve">For security inspection findings, </w:t>
      </w:r>
      <w:r w:rsidR="00A10DB9">
        <w:t xml:space="preserve">a </w:t>
      </w:r>
      <w:r w:rsidR="00A23D9D" w:rsidRPr="00EA733A">
        <w:t>SIF</w:t>
      </w:r>
      <w:r w:rsidRPr="00EA733A">
        <w:t xml:space="preserve"> can be used in place of the IFRB. The SIF provides a forum for regional and headquarters staff (</w:t>
      </w:r>
      <w:r w:rsidR="00ED7C4F">
        <w:t xml:space="preserve">Office of Nuclear Security and Incident Response (NSIR), </w:t>
      </w:r>
      <w:r w:rsidRPr="00EA733A">
        <w:t>O</w:t>
      </w:r>
      <w:r w:rsidR="00A23D9D" w:rsidRPr="00EA733A">
        <w:t xml:space="preserve">ffice of the </w:t>
      </w:r>
      <w:r w:rsidRPr="00EA733A">
        <w:t>G</w:t>
      </w:r>
      <w:r w:rsidR="00A23D9D" w:rsidRPr="00EA733A">
        <w:t xml:space="preserve">eneral </w:t>
      </w:r>
      <w:r w:rsidRPr="00EA733A">
        <w:t>C</w:t>
      </w:r>
      <w:r w:rsidR="00A23D9D" w:rsidRPr="00EA733A">
        <w:t>ounsel</w:t>
      </w:r>
      <w:r w:rsidRPr="00EA733A">
        <w:t>, O</w:t>
      </w:r>
      <w:r w:rsidR="00A23D9D" w:rsidRPr="00EA733A">
        <w:t xml:space="preserve">ffice of </w:t>
      </w:r>
      <w:r w:rsidRPr="00EA733A">
        <w:t>E</w:t>
      </w:r>
      <w:r w:rsidR="00A23D9D" w:rsidRPr="00EA733A">
        <w:t>nforcement,</w:t>
      </w:r>
      <w:r w:rsidRPr="00EA733A">
        <w:t xml:space="preserve"> and </w:t>
      </w:r>
      <w:r w:rsidR="00A23D9D" w:rsidRPr="00EA733A">
        <w:t>Office of Nuclear Reactor Regulation</w:t>
      </w:r>
      <w:r w:rsidRPr="00EA733A">
        <w:t>) to solicit input from each other regarding a number of security inspection-related issues, inc</w:t>
      </w:r>
      <w:r w:rsidR="00552EBF" w:rsidRPr="00EA733A">
        <w:t xml:space="preserve">luding potentially </w:t>
      </w:r>
      <w:r w:rsidR="0024131F">
        <w:t>GTG</w:t>
      </w:r>
      <w:r w:rsidRPr="00EA733A">
        <w:t xml:space="preserve"> security findings. When using a SIF instead of an IFRB, the SIF </w:t>
      </w:r>
      <w:ins w:id="21" w:author="Author">
        <w:r w:rsidR="00B63702">
          <w:t>must</w:t>
        </w:r>
        <w:r w:rsidR="002D54D6">
          <w:t xml:space="preserve"> fulfill the same objectives, tasks, and assignments that</w:t>
        </w:r>
      </w:ins>
      <w:r w:rsidR="002D54D6" w:rsidRPr="00EA733A">
        <w:t xml:space="preserve"> </w:t>
      </w:r>
      <w:r w:rsidRPr="00EA733A">
        <w:t xml:space="preserve">an IFRB would have accomplished, including assignment of </w:t>
      </w:r>
      <w:r w:rsidR="00A23D9D" w:rsidRPr="00EA733A">
        <w:t>a designated d</w:t>
      </w:r>
      <w:r w:rsidRPr="00EA733A">
        <w:t>ivision-level manager as the single point of contact for the issue.</w:t>
      </w:r>
    </w:p>
    <w:p w14:paraId="0ED63B08" w14:textId="1EE3330C" w:rsidR="00750471" w:rsidRPr="00EA733A" w:rsidRDefault="00C55611" w:rsidP="00E0503F">
      <w:pPr>
        <w:pStyle w:val="BodyText"/>
      </w:pPr>
      <w:r w:rsidRPr="00EA733A">
        <w:t xml:space="preserve">The IFRB should consist of the IFRB Chair, who will be </w:t>
      </w:r>
      <w:r w:rsidR="00C02984" w:rsidRPr="00EA733A">
        <w:t>a</w:t>
      </w:r>
      <w:r w:rsidRPr="00EA733A">
        <w:t xml:space="preserve"> S</w:t>
      </w:r>
      <w:r w:rsidR="00C02984" w:rsidRPr="00EA733A">
        <w:t xml:space="preserve">enior </w:t>
      </w:r>
      <w:r w:rsidRPr="00EA733A">
        <w:t>E</w:t>
      </w:r>
      <w:r w:rsidR="00C02984" w:rsidRPr="00EA733A">
        <w:t xml:space="preserve">xecutive </w:t>
      </w:r>
      <w:r w:rsidRPr="00EA733A">
        <w:t>S</w:t>
      </w:r>
      <w:r w:rsidR="00C02984" w:rsidRPr="00EA733A">
        <w:t xml:space="preserve">ervice </w:t>
      </w:r>
      <w:r w:rsidRPr="00EA733A">
        <w:t xml:space="preserve">manager </w:t>
      </w:r>
      <w:r w:rsidR="00D22C4F" w:rsidRPr="00EA733A">
        <w:t xml:space="preserve">and the </w:t>
      </w:r>
      <w:r w:rsidR="00326B1C">
        <w:t>S</w:t>
      </w:r>
      <w:r w:rsidRPr="00EA733A">
        <w:t>ponsor for the finding</w:t>
      </w:r>
      <w:r w:rsidR="00A17535" w:rsidRPr="00EA733A">
        <w:t xml:space="preserve"> (this individual should </w:t>
      </w:r>
      <w:r w:rsidR="00D83922" w:rsidRPr="00EA733A">
        <w:t xml:space="preserve">also </w:t>
      </w:r>
      <w:r w:rsidR="00CE0E17" w:rsidRPr="00EA733A">
        <w:t xml:space="preserve">normally </w:t>
      </w:r>
      <w:r w:rsidR="00D83922" w:rsidRPr="00EA733A">
        <w:t>be the</w:t>
      </w:r>
      <w:r w:rsidR="00A17535" w:rsidRPr="00EA733A">
        <w:t xml:space="preserve"> Sponsor during the SERP process)</w:t>
      </w:r>
      <w:r w:rsidRPr="00EA733A">
        <w:t xml:space="preserve">, the lead inspector, the </w:t>
      </w:r>
      <w:r w:rsidR="00C95EB6">
        <w:t>Senior Reactor Analyst (</w:t>
      </w:r>
      <w:r w:rsidRPr="00EA733A">
        <w:t>SRA</w:t>
      </w:r>
      <w:r w:rsidR="00C95EB6">
        <w:t>)</w:t>
      </w:r>
      <w:r w:rsidRPr="00EA733A">
        <w:t xml:space="preserve">, </w:t>
      </w:r>
      <w:ins w:id="22" w:author="Author">
        <w:r w:rsidR="0079032A" w:rsidRPr="0079032A">
          <w:t xml:space="preserve">the </w:t>
        </w:r>
        <w:r w:rsidR="00AF72C9">
          <w:t>inspection and pro</w:t>
        </w:r>
        <w:r w:rsidR="00D5738A">
          <w:t xml:space="preserve">jects </w:t>
        </w:r>
        <w:r w:rsidR="0079032A" w:rsidRPr="0079032A">
          <w:t>branch chief</w:t>
        </w:r>
        <w:r w:rsidR="00A43004">
          <w:t>s</w:t>
        </w:r>
        <w:r w:rsidR="0079032A" w:rsidRPr="0079032A">
          <w:t xml:space="preserve"> responsible for inspection of the issue and responsible for overall NRC inspection activities at the site</w:t>
        </w:r>
      </w:ins>
      <w:r w:rsidR="00D22C4F" w:rsidRPr="00EA733A">
        <w:t xml:space="preserve">, </w:t>
      </w:r>
      <w:r w:rsidRPr="00EA733A">
        <w:t>and a regional enforcement specialist.</w:t>
      </w:r>
      <w:r w:rsidR="00EA738E" w:rsidRPr="00EA733A">
        <w:t xml:space="preserve"> Since the IFRB is a regional activity, attendance by headquarters staff is at the region’s discretion.</w:t>
      </w:r>
      <w:r w:rsidR="00E75351" w:rsidRPr="00EA733A">
        <w:t xml:space="preserve"> Included in the IFRB should be a decision on whether a </w:t>
      </w:r>
      <w:r w:rsidR="00F41638">
        <w:t>P</w:t>
      </w:r>
      <w:r w:rsidR="00E75351" w:rsidRPr="00EA733A">
        <w:t xml:space="preserve">lanning SERP is needed, consistent with the guidance in </w:t>
      </w:r>
      <w:r w:rsidR="00B40545">
        <w:t>s</w:t>
      </w:r>
      <w:r w:rsidR="00E75351" w:rsidRPr="00EA733A">
        <w:t>ection 02.01.a.2 of IMC 060</w:t>
      </w:r>
      <w:r w:rsidR="00D83922" w:rsidRPr="00EA733A">
        <w:t>9</w:t>
      </w:r>
      <w:r w:rsidR="00E75351" w:rsidRPr="00EA733A">
        <w:t>, Attachment 1.</w:t>
      </w:r>
    </w:p>
    <w:p w14:paraId="6AA4BAAB" w14:textId="04F36A98" w:rsidR="00C55611" w:rsidRPr="00EA733A" w:rsidRDefault="00750471" w:rsidP="00E0503F">
      <w:pPr>
        <w:pStyle w:val="BodyText"/>
      </w:pPr>
      <w:r w:rsidRPr="00EA733A">
        <w:t xml:space="preserve">It is beneficial to hold the IFRB promptly once it is known that </w:t>
      </w:r>
      <w:ins w:id="23" w:author="Author">
        <w:r w:rsidR="0053452D">
          <w:t>an identified performance deficiency is potentially GTG</w:t>
        </w:r>
      </w:ins>
      <w:r w:rsidRPr="00EA733A">
        <w:t xml:space="preserve"> to drive timely dispositioning of the issue. </w:t>
      </w:r>
      <w:r w:rsidR="002F6ED9" w:rsidRPr="00EA733A">
        <w:t xml:space="preserve">It is </w:t>
      </w:r>
      <w:r w:rsidRPr="00EA733A">
        <w:t xml:space="preserve">also </w:t>
      </w:r>
      <w:r w:rsidR="002F6ED9" w:rsidRPr="00EA733A">
        <w:t xml:space="preserve">beneficial to have as much certainty around the </w:t>
      </w:r>
      <w:r w:rsidR="000B47E7" w:rsidRPr="00EA733A">
        <w:t>performance deficiency</w:t>
      </w:r>
      <w:r w:rsidR="002F6ED9" w:rsidRPr="00EA733A">
        <w:t xml:space="preserve"> as possible at the IFRB since subsequent changes to the </w:t>
      </w:r>
      <w:r w:rsidR="000B47E7" w:rsidRPr="00EA733A">
        <w:t>performance deficiency</w:t>
      </w:r>
      <w:r w:rsidR="002F6ED9" w:rsidRPr="00EA733A">
        <w:t xml:space="preserve"> are likely to have resource implications. </w:t>
      </w:r>
      <w:r w:rsidR="00125C5B" w:rsidRPr="00EA733A">
        <w:t>For this reason, r</w:t>
      </w:r>
      <w:r w:rsidRPr="00EA733A">
        <w:t xml:space="preserve">egions should use judgement in determining when to schedule the IFRB, balancing </w:t>
      </w:r>
      <w:r w:rsidRPr="00EA733A">
        <w:lastRenderedPageBreak/>
        <w:t xml:space="preserve">the desire to delay for purposes of seeking additional information with the ability and desire to disposition the issue in a timely manner. </w:t>
      </w:r>
      <w:r w:rsidR="002F6ED9" w:rsidRPr="00EA733A">
        <w:t xml:space="preserve">However, it is also recognized that additional information might become available after the IFRB that </w:t>
      </w:r>
      <w:r w:rsidR="003F4C03" w:rsidRPr="00EA733A">
        <w:t xml:space="preserve">changes the description of the degraded condition or </w:t>
      </w:r>
      <w:r w:rsidR="002F6ED9" w:rsidRPr="00EA733A">
        <w:t xml:space="preserve">warrants adjustments to the </w:t>
      </w:r>
      <w:r w:rsidR="00F80D09" w:rsidRPr="00EA733A">
        <w:t>performance deficiency</w:t>
      </w:r>
      <w:r w:rsidR="002F6ED9" w:rsidRPr="00EA733A">
        <w:t>.</w:t>
      </w:r>
      <w:r w:rsidRPr="00EA733A">
        <w:t xml:space="preserve"> A </w:t>
      </w:r>
      <w:r w:rsidR="002D549F">
        <w:t>F</w:t>
      </w:r>
      <w:r w:rsidRPr="00EA733A">
        <w:t xml:space="preserve">ollow-up IFRB should be considered when it is expected that there may be significant departures from what was agreed upon at the initial IFRB. For example, a </w:t>
      </w:r>
      <w:r w:rsidR="002D549F">
        <w:t>F</w:t>
      </w:r>
      <w:r w:rsidRPr="00EA733A">
        <w:t>ollow-up IFRB could be considered when:</w:t>
      </w:r>
    </w:p>
    <w:p w14:paraId="744D55D2" w14:textId="00B7871B" w:rsidR="00750471" w:rsidRPr="00EA733A" w:rsidRDefault="00B40545" w:rsidP="00EA1514">
      <w:pPr>
        <w:pStyle w:val="ListBullet2"/>
      </w:pPr>
      <w:r>
        <w:t>a</w:t>
      </w:r>
      <w:r w:rsidR="00750471" w:rsidRPr="00EA733A">
        <w:t xml:space="preserve"> change to the </w:t>
      </w:r>
      <w:r w:rsidR="003F4C03" w:rsidRPr="00EA733A">
        <w:t xml:space="preserve">degraded condition or </w:t>
      </w:r>
      <w:r w:rsidR="00750471" w:rsidRPr="00EA733A">
        <w:t>previously</w:t>
      </w:r>
      <w:r w:rsidR="00EE5ACE" w:rsidRPr="00EA733A">
        <w:t>-</w:t>
      </w:r>
      <w:r w:rsidR="00750471" w:rsidRPr="00EA733A">
        <w:t xml:space="preserve">aligned-upon </w:t>
      </w:r>
      <w:r w:rsidR="00F80D09" w:rsidRPr="00EA733A">
        <w:t>performance deficiency</w:t>
      </w:r>
      <w:r w:rsidR="00750471" w:rsidRPr="00EA733A">
        <w:t xml:space="preserve"> is proposed that may result in a significant change to the previously</w:t>
      </w:r>
      <w:r w:rsidR="00EE5ACE" w:rsidRPr="00EA733A">
        <w:t>-</w:t>
      </w:r>
      <w:r w:rsidR="00750471" w:rsidRPr="00EA733A">
        <w:t>aligned-upon resources, schedule, and plan for assessing the significance, or</w:t>
      </w:r>
    </w:p>
    <w:p w14:paraId="3AE3B6BF" w14:textId="34176685" w:rsidR="00750471" w:rsidRPr="00EA733A" w:rsidRDefault="00B40545" w:rsidP="00EA1514">
      <w:pPr>
        <w:pStyle w:val="ListBullet2"/>
      </w:pPr>
      <w:r>
        <w:t>a</w:t>
      </w:r>
      <w:r w:rsidR="00750471" w:rsidRPr="00EA733A">
        <w:t xml:space="preserve"> previous IFRB on the issue determined that a </w:t>
      </w:r>
      <w:r w:rsidR="002D549F">
        <w:t>F</w:t>
      </w:r>
      <w:r w:rsidR="00750471" w:rsidRPr="00EA733A">
        <w:t>ollow-up IFRB should be held.</w:t>
      </w:r>
    </w:p>
    <w:p w14:paraId="0BB86E34" w14:textId="363271BA" w:rsidR="00C0281C" w:rsidRPr="00EA733A" w:rsidRDefault="00C0281C" w:rsidP="00A967BD">
      <w:pPr>
        <w:pStyle w:val="BodyText"/>
      </w:pPr>
      <w:r w:rsidRPr="00EA733A">
        <w:t>Following the IFRB</w:t>
      </w:r>
      <w:r w:rsidR="00AD5AE2">
        <w:t xml:space="preserve"> </w:t>
      </w:r>
      <w:ins w:id="24" w:author="Author">
        <w:r w:rsidR="00AB6FBA">
          <w:t>(</w:t>
        </w:r>
        <w:r w:rsidR="004A7116">
          <w:t>or SIF</w:t>
        </w:r>
        <w:r w:rsidR="00AB6FBA">
          <w:t>)</w:t>
        </w:r>
      </w:ins>
      <w:r w:rsidRPr="00EA733A">
        <w:t>, the IFRB Chair will call senior site management to discuss the outcome of the IFRB and plan for dispositioning the issue. Specific topics to be discussed on this call include</w:t>
      </w:r>
      <w:ins w:id="25" w:author="Author">
        <w:r w:rsidR="00C25CCF">
          <w:t>, but are not limited to</w:t>
        </w:r>
      </w:ins>
      <w:r w:rsidRPr="00EA733A">
        <w:t>:</w:t>
      </w:r>
    </w:p>
    <w:p w14:paraId="0C5A4F91" w14:textId="0A549F88" w:rsidR="00C0281C" w:rsidRPr="00EA733A" w:rsidRDefault="00B40545" w:rsidP="00EA1514">
      <w:pPr>
        <w:pStyle w:val="ListBullet2"/>
      </w:pPr>
      <w:r>
        <w:t>t</w:t>
      </w:r>
      <w:r w:rsidR="00C0281C" w:rsidRPr="00EA733A">
        <w:t>he outcome of the IFRB</w:t>
      </w:r>
    </w:p>
    <w:p w14:paraId="0F2FA6D1" w14:textId="1723FD96" w:rsidR="00C0281C" w:rsidRPr="00EA733A" w:rsidRDefault="00B40545" w:rsidP="00EA1514">
      <w:pPr>
        <w:pStyle w:val="ListBullet2"/>
      </w:pPr>
      <w:r>
        <w:t>t</w:t>
      </w:r>
      <w:r w:rsidR="00C0281C" w:rsidRPr="00EA733A">
        <w:t>he performance deficiency</w:t>
      </w:r>
    </w:p>
    <w:p w14:paraId="677A3D81" w14:textId="7F61B32E" w:rsidR="00C0281C" w:rsidRPr="00EA733A" w:rsidRDefault="00C0281C" w:rsidP="00EA1514">
      <w:pPr>
        <w:pStyle w:val="ListBullet2"/>
      </w:pPr>
      <w:r w:rsidRPr="00EA733A">
        <w:t>NRC’s planned schedule for dispositioning the issue</w:t>
      </w:r>
    </w:p>
    <w:p w14:paraId="328A5167" w14:textId="2FDFF7B3" w:rsidR="00C0281C" w:rsidRPr="00EA733A" w:rsidRDefault="00B40545" w:rsidP="00EA1514">
      <w:pPr>
        <w:pStyle w:val="ListBullet2"/>
      </w:pPr>
      <w:r>
        <w:t>a</w:t>
      </w:r>
      <w:r w:rsidR="00C0281C" w:rsidRPr="00EA733A">
        <w:t>ny information needs to support dispositioning the issue</w:t>
      </w:r>
    </w:p>
    <w:p w14:paraId="67329457" w14:textId="112071B1" w:rsidR="00C0281C" w:rsidRPr="00EA733A" w:rsidRDefault="00B40545" w:rsidP="00EA1514">
      <w:pPr>
        <w:pStyle w:val="ListBullet2"/>
      </w:pPr>
      <w:r>
        <w:t>t</w:t>
      </w:r>
      <w:r w:rsidR="00C0281C" w:rsidRPr="00EA733A">
        <w:t>he concepts of proximate cause and best available information, as necessary</w:t>
      </w:r>
    </w:p>
    <w:p w14:paraId="42404F42" w14:textId="2E0FBA84" w:rsidR="009875FC" w:rsidRPr="00EA733A" w:rsidRDefault="009875FC" w:rsidP="008E50FD">
      <w:pPr>
        <w:pStyle w:val="BodyText"/>
      </w:pPr>
      <w:r w:rsidRPr="00EA733A">
        <w:t>Sensitivity should be given to the possible impact on the licensee of changes to resource</w:t>
      </w:r>
      <w:r w:rsidR="00EE5ACE" w:rsidRPr="00EA733A">
        <w:t xml:space="preserve"> </w:t>
      </w:r>
      <w:r w:rsidRPr="00EA733A">
        <w:t xml:space="preserve">and schedule plans, and </w:t>
      </w:r>
      <w:ins w:id="26" w:author="Author">
        <w:r w:rsidR="003D1B0A">
          <w:t xml:space="preserve">the issue </w:t>
        </w:r>
        <w:r w:rsidR="00AD5AE2">
          <w:t xml:space="preserve">Sponsor </w:t>
        </w:r>
        <w:r w:rsidR="003D1B0A">
          <w:t>should maintain communication with</w:t>
        </w:r>
        <w:r w:rsidR="00EE7D77">
          <w:t xml:space="preserve"> licensee management throughout the </w:t>
        </w:r>
        <w:r w:rsidR="008C6868">
          <w:t>dispositioning of the issue</w:t>
        </w:r>
        <w:r w:rsidR="00CB2BAB">
          <w:t>.</w:t>
        </w:r>
      </w:ins>
    </w:p>
    <w:p w14:paraId="510B1D06" w14:textId="0C580D00" w:rsidR="00C55611" w:rsidRPr="00EA733A" w:rsidRDefault="00C55611" w:rsidP="008E50FD">
      <w:pPr>
        <w:pStyle w:val="BodyText"/>
      </w:pPr>
      <w:r w:rsidRPr="00EA733A">
        <w:t>Exhibit 1</w:t>
      </w:r>
      <w:r w:rsidR="00EE5ACE" w:rsidRPr="00EA733A">
        <w:t>, “</w:t>
      </w:r>
      <w:r w:rsidR="008B6D5E" w:rsidRPr="00EA733A">
        <w:t xml:space="preserve">IFRB </w:t>
      </w:r>
      <w:r w:rsidR="00594971" w:rsidRPr="00EA733A">
        <w:t>Worksheet</w:t>
      </w:r>
      <w:r w:rsidR="008B6D5E" w:rsidRPr="00EA733A">
        <w:t>,</w:t>
      </w:r>
      <w:r w:rsidR="00EE5ACE" w:rsidRPr="00EA733A">
        <w:t>”</w:t>
      </w:r>
      <w:r w:rsidR="008B6D5E" w:rsidRPr="00EA733A">
        <w:t xml:space="preserve"> </w:t>
      </w:r>
      <w:r w:rsidRPr="00EA733A">
        <w:t xml:space="preserve">serves as the basis for the discussion of the concerns during the IFRB. The sections </w:t>
      </w:r>
      <w:r w:rsidR="00594971" w:rsidRPr="00EA733A">
        <w:t xml:space="preserve">of the </w:t>
      </w:r>
      <w:r w:rsidR="00E30141">
        <w:t>W</w:t>
      </w:r>
      <w:r w:rsidR="00594971" w:rsidRPr="00EA733A">
        <w:t xml:space="preserve">orksheet </w:t>
      </w:r>
      <w:r w:rsidRPr="00EA733A">
        <w:t xml:space="preserve">contain </w:t>
      </w:r>
      <w:r w:rsidR="00594971" w:rsidRPr="00EA733A">
        <w:t>a summary of the issue (</w:t>
      </w:r>
      <w:r w:rsidR="001B5AFB">
        <w:t>s</w:t>
      </w:r>
      <w:r w:rsidR="00594971" w:rsidRPr="00EA733A">
        <w:t xml:space="preserve">ection 1), </w:t>
      </w:r>
      <w:r w:rsidRPr="00EA733A">
        <w:t xml:space="preserve">the performance deficiency details and </w:t>
      </w:r>
      <w:r w:rsidR="00594971" w:rsidRPr="00EA733A">
        <w:t xml:space="preserve">initial </w:t>
      </w:r>
      <w:r w:rsidRPr="00EA733A">
        <w:t>evaluation (</w:t>
      </w:r>
      <w:r w:rsidR="001B5AFB">
        <w:t>s</w:t>
      </w:r>
      <w:r w:rsidRPr="00EA733A">
        <w:t xml:space="preserve">ection </w:t>
      </w:r>
      <w:r w:rsidR="00594971" w:rsidRPr="00EA733A">
        <w:t>2</w:t>
      </w:r>
      <w:r w:rsidRPr="00EA733A">
        <w:t>), inspection staff recommended action (</w:t>
      </w:r>
      <w:r w:rsidR="001B5AFB">
        <w:t>s</w:t>
      </w:r>
      <w:r w:rsidRPr="00EA733A">
        <w:t xml:space="preserve">ection </w:t>
      </w:r>
      <w:r w:rsidR="00594971" w:rsidRPr="00EA733A">
        <w:t>3</w:t>
      </w:r>
      <w:r w:rsidRPr="00EA733A">
        <w:t>)</w:t>
      </w:r>
      <w:r w:rsidR="00552EBF" w:rsidRPr="00EA733A">
        <w:t>,</w:t>
      </w:r>
      <w:r w:rsidRPr="00EA733A">
        <w:t xml:space="preserve"> and IFRB decisions (</w:t>
      </w:r>
      <w:r w:rsidR="001B5AFB">
        <w:t>s</w:t>
      </w:r>
      <w:r w:rsidRPr="00EA733A">
        <w:t xml:space="preserve">ection </w:t>
      </w:r>
      <w:r w:rsidR="00594971" w:rsidRPr="00EA733A">
        <w:t>4</w:t>
      </w:r>
      <w:r w:rsidRPr="00EA733A">
        <w:t>)</w:t>
      </w:r>
      <w:r w:rsidR="00594971" w:rsidRPr="00EA733A">
        <w:t>.</w:t>
      </w:r>
      <w:r w:rsidRPr="00EA733A">
        <w:t xml:space="preserve"> </w:t>
      </w:r>
      <w:r w:rsidR="008B6D5E" w:rsidRPr="00EA733A">
        <w:t xml:space="preserve">The IFRB </w:t>
      </w:r>
      <w:r w:rsidR="00594971" w:rsidRPr="00EA733A">
        <w:t>Worksheet</w:t>
      </w:r>
      <w:r w:rsidR="008B6D5E" w:rsidRPr="00EA733A">
        <w:t xml:space="preserve"> shall be promptly sent to the cognizant inspection branch chief</w:t>
      </w:r>
      <w:r w:rsidR="00594971" w:rsidRPr="00EA733A">
        <w:t xml:space="preserve"> and routed with SERP documentation if a SERP will be held</w:t>
      </w:r>
      <w:r w:rsidR="008B6D5E" w:rsidRPr="00EA733A">
        <w:t>.</w:t>
      </w:r>
      <w:ins w:id="27" w:author="Author">
        <w:r w:rsidR="009864C0">
          <w:t xml:space="preserve"> </w:t>
        </w:r>
        <w:r w:rsidR="006A20BC">
          <w:t>The IFRB Worksheet shall be m</w:t>
        </w:r>
        <w:r w:rsidR="00525FF2">
          <w:t>aintained in</w:t>
        </w:r>
      </w:ins>
      <w:r w:rsidR="00AD5AE2">
        <w:t xml:space="preserve"> A</w:t>
      </w:r>
      <w:r w:rsidR="009E210E">
        <w:t>gencywide Documents Access and Management System (ADAMS)</w:t>
      </w:r>
      <w:r w:rsidR="00AD5AE2">
        <w:t xml:space="preserve">. </w:t>
      </w:r>
      <w:ins w:id="28" w:author="Author">
        <w:r w:rsidR="00EC7E5F">
          <w:t>See section 04.02.</w:t>
        </w:r>
      </w:ins>
    </w:p>
    <w:p w14:paraId="2E1BE7F9" w14:textId="396063C4" w:rsidR="00B07401" w:rsidRPr="00EA733A" w:rsidRDefault="00C55611" w:rsidP="008E50FD">
      <w:pPr>
        <w:pStyle w:val="BodyText"/>
      </w:pPr>
      <w:r w:rsidRPr="00EA733A">
        <w:t>Exhibit 2</w:t>
      </w:r>
      <w:r w:rsidR="00EE5ACE" w:rsidRPr="00EA733A">
        <w:t>, “</w:t>
      </w:r>
      <w:r w:rsidRPr="00EA733A">
        <w:t>Inspection and Significance Determination Process Metrics,</w:t>
      </w:r>
      <w:r w:rsidR="00EE5ACE" w:rsidRPr="00EA733A">
        <w:t>”</w:t>
      </w:r>
      <w:r w:rsidRPr="00EA733A">
        <w:t xml:space="preserve"> is provided to illustrate the 255-day period </w:t>
      </w:r>
      <w:ins w:id="29" w:author="Author">
        <w:r w:rsidR="00351EF3">
          <w:t>from issue identification through</w:t>
        </w:r>
      </w:ins>
      <w:r w:rsidRPr="00EA733A">
        <w:t xml:space="preserve"> final significance</w:t>
      </w:r>
      <w:r w:rsidR="00AD5AE2">
        <w:t xml:space="preserve"> </w:t>
      </w:r>
      <w:ins w:id="30" w:author="Author">
        <w:r w:rsidR="002157B0">
          <w:t>determination</w:t>
        </w:r>
      </w:ins>
      <w:r w:rsidRPr="00EA733A">
        <w:t xml:space="preserve">. The exhibit reflects the completion </w:t>
      </w:r>
      <w:ins w:id="31" w:author="Author">
        <w:r w:rsidR="002157B0">
          <w:t>goals</w:t>
        </w:r>
        <w:r w:rsidR="002157B0" w:rsidRPr="00EA733A">
          <w:t xml:space="preserve"> </w:t>
        </w:r>
      </w:ins>
      <w:r w:rsidRPr="00EA733A">
        <w:t>of 120 days from the issue identification until the final exit, 45 days to issue the inspection report</w:t>
      </w:r>
      <w:r w:rsidR="00AD5AE2">
        <w:t xml:space="preserve"> </w:t>
      </w:r>
      <w:ins w:id="32" w:author="Author">
        <w:r w:rsidR="00545D76">
          <w:t>or choice letter</w:t>
        </w:r>
      </w:ins>
      <w:r w:rsidR="000B47E7" w:rsidRPr="00EA733A">
        <w:t>,</w:t>
      </w:r>
      <w:r w:rsidRPr="00EA733A">
        <w:t xml:space="preserve"> and 90 days to complete the SDP evaluation</w:t>
      </w:r>
      <w:r w:rsidR="00AD5AE2">
        <w:t xml:space="preserve"> </w:t>
      </w:r>
      <w:ins w:id="33" w:author="Author">
        <w:r w:rsidR="00545D76">
          <w:t>and issue the final significance determination letter</w:t>
        </w:r>
      </w:ins>
      <w:r w:rsidRPr="00EA733A">
        <w:t>.</w:t>
      </w:r>
    </w:p>
    <w:p w14:paraId="42452210" w14:textId="02BC615C" w:rsidR="007F15B2" w:rsidRPr="00EA733A" w:rsidRDefault="002F5955" w:rsidP="006D100C">
      <w:pPr>
        <w:pStyle w:val="Heading2"/>
        <w:numPr>
          <w:ilvl w:val="1"/>
          <w:numId w:val="2"/>
        </w:numPr>
      </w:pPr>
      <w:r w:rsidRPr="00B00025">
        <w:rPr>
          <w:u w:val="single"/>
        </w:rPr>
        <w:t xml:space="preserve">IFRB </w:t>
      </w:r>
      <w:r w:rsidR="00A23BCB" w:rsidRPr="00B00025">
        <w:rPr>
          <w:u w:val="single"/>
        </w:rPr>
        <w:t>Worksheet</w:t>
      </w:r>
    </w:p>
    <w:p w14:paraId="0A5DE36D" w14:textId="77777777" w:rsidR="0039545E" w:rsidRDefault="0090103B" w:rsidP="006D100C">
      <w:pPr>
        <w:pStyle w:val="BodyText"/>
        <w:numPr>
          <w:ilvl w:val="0"/>
          <w:numId w:val="5"/>
        </w:numPr>
      </w:pPr>
      <w:r w:rsidRPr="00EA733A">
        <w:t xml:space="preserve">Section 1, </w:t>
      </w:r>
      <w:r w:rsidR="008A1786" w:rsidRPr="00EA733A">
        <w:t>“</w:t>
      </w:r>
      <w:r w:rsidRPr="00EA733A">
        <w:t>Issue Summary</w:t>
      </w:r>
      <w:r w:rsidR="008A1786" w:rsidRPr="00EA733A">
        <w:t>”</w:t>
      </w:r>
    </w:p>
    <w:p w14:paraId="099B698B" w14:textId="5D4EB6CF" w:rsidR="00171CAD" w:rsidRDefault="00C55611" w:rsidP="006D100C">
      <w:pPr>
        <w:pStyle w:val="BodyText"/>
        <w:numPr>
          <w:ilvl w:val="1"/>
          <w:numId w:val="5"/>
        </w:numPr>
      </w:pPr>
      <w:r w:rsidRPr="00EA733A">
        <w:t xml:space="preserve">General Information: Enter Facility Name, Docket/License #, </w:t>
      </w:r>
      <w:r w:rsidR="002F5955" w:rsidRPr="00EA733A">
        <w:t xml:space="preserve">EA Number </w:t>
      </w:r>
      <w:r w:rsidRPr="00EA733A">
        <w:t>and Responsible Inspection Branch.</w:t>
      </w:r>
    </w:p>
    <w:p w14:paraId="72B260E9" w14:textId="36A4B2ED" w:rsidR="00171CAD" w:rsidRDefault="00C55611" w:rsidP="006D100C">
      <w:pPr>
        <w:pStyle w:val="BodyText"/>
        <w:numPr>
          <w:ilvl w:val="1"/>
          <w:numId w:val="5"/>
        </w:numPr>
      </w:pPr>
      <w:r w:rsidRPr="00EA733A">
        <w:lastRenderedPageBreak/>
        <w:t>Brief Overall Issue Summary:</w:t>
      </w:r>
      <w:r w:rsidR="008A1786" w:rsidRPr="00EA733A">
        <w:t xml:space="preserve"> </w:t>
      </w:r>
      <w:r w:rsidRPr="00EA733A">
        <w:t>Provide a short summary of the degraded condition or issue of concern and how it was identified. Describe how the performance deficiency is the proximate cause of the degraded plant condition. Determine if the issue should be considered for an “old design issue.”</w:t>
      </w:r>
    </w:p>
    <w:p w14:paraId="7281E3D5" w14:textId="1ED68E0B" w:rsidR="00171CAD" w:rsidRDefault="00165642" w:rsidP="006D100C">
      <w:pPr>
        <w:pStyle w:val="BodyText"/>
        <w:numPr>
          <w:ilvl w:val="1"/>
          <w:numId w:val="5"/>
        </w:numPr>
      </w:pPr>
      <w:r w:rsidRPr="00EA733A">
        <w:t>Enter Issue Start Date using the calendar drop-box. The other dates will auto</w:t>
      </w:r>
      <w:r w:rsidR="0020581D">
        <w:noBreakHyphen/>
      </w:r>
      <w:r w:rsidRPr="00EA733A">
        <w:t>calculate. (Reference IMC 0307, Appendix A for guidance on determination of the event date).</w:t>
      </w:r>
    </w:p>
    <w:p w14:paraId="5EDF351E" w14:textId="082EEA84" w:rsidR="00171CAD" w:rsidRDefault="00165642" w:rsidP="006D100C">
      <w:pPr>
        <w:pStyle w:val="BodyText"/>
        <w:numPr>
          <w:ilvl w:val="1"/>
          <w:numId w:val="5"/>
        </w:numPr>
      </w:pPr>
      <w:r w:rsidRPr="00EA733A">
        <w:t xml:space="preserve">Answer whether </w:t>
      </w:r>
      <w:r w:rsidR="00D47FB5">
        <w:t>the</w:t>
      </w:r>
      <w:r w:rsidRPr="00EA733A">
        <w:t xml:space="preserve"> timeliness metric will be met</w:t>
      </w:r>
      <w:r w:rsidR="00A35092" w:rsidRPr="00EA733A">
        <w:t xml:space="preserve"> and explain the reason. It is understood that at this point</w:t>
      </w:r>
      <w:r w:rsidR="00552EBF" w:rsidRPr="00EA733A">
        <w:t>,</w:t>
      </w:r>
      <w:r w:rsidR="00A35092" w:rsidRPr="00EA733A">
        <w:t xml:space="preserve"> it isn’t definitively known whether the metrics will be met</w:t>
      </w:r>
      <w:r w:rsidR="00552EBF" w:rsidRPr="00EA733A">
        <w:t>,</w:t>
      </w:r>
      <w:r w:rsidR="00A35092" w:rsidRPr="00EA733A">
        <w:t xml:space="preserve"> so the question should be answered based on the most reasonable projection given the information known at the time. It is best to raise potential concerns with meeting metrics early, even if they may ultimately be met.</w:t>
      </w:r>
    </w:p>
    <w:p w14:paraId="5301D52C" w14:textId="77777777" w:rsidR="00171CAD" w:rsidRDefault="00C55611" w:rsidP="006D100C">
      <w:pPr>
        <w:pStyle w:val="BodyText"/>
        <w:numPr>
          <w:ilvl w:val="0"/>
          <w:numId w:val="5"/>
        </w:numPr>
      </w:pPr>
      <w:r w:rsidRPr="00EA733A">
        <w:t xml:space="preserve">Section </w:t>
      </w:r>
      <w:r w:rsidR="0090103B" w:rsidRPr="00EA733A">
        <w:t xml:space="preserve">2, </w:t>
      </w:r>
      <w:r w:rsidR="008A1786" w:rsidRPr="00EA733A">
        <w:t>“</w:t>
      </w:r>
      <w:r w:rsidR="0090103B" w:rsidRPr="00EA733A">
        <w:t>Issue Information</w:t>
      </w:r>
      <w:r w:rsidR="008A1786" w:rsidRPr="00EA733A">
        <w:t>”</w:t>
      </w:r>
    </w:p>
    <w:p w14:paraId="12458128" w14:textId="11D269E7" w:rsidR="00171CAD" w:rsidRDefault="00C55611" w:rsidP="006D100C">
      <w:pPr>
        <w:pStyle w:val="BodyText"/>
        <w:numPr>
          <w:ilvl w:val="1"/>
          <w:numId w:val="5"/>
        </w:numPr>
      </w:pPr>
      <w:r w:rsidRPr="00EA733A">
        <w:t>Performance Deficiency and Associated Violation: Provide a concise statement of the performance deficiency and associated violation. This is the version of the performance deficiency that, after approval by the IFRB, will be used at the SERP and documented in the inspection report.</w:t>
      </w:r>
    </w:p>
    <w:p w14:paraId="01CC6223" w14:textId="1C855D87" w:rsidR="00171CAD" w:rsidRDefault="00C55611" w:rsidP="006D100C">
      <w:pPr>
        <w:pStyle w:val="BodyText"/>
        <w:numPr>
          <w:ilvl w:val="1"/>
          <w:numId w:val="5"/>
        </w:numPr>
      </w:pPr>
      <w:r w:rsidRPr="00EA733A">
        <w:t>Affected Structures, Systems, Components (SSCs)</w:t>
      </w:r>
      <w:r w:rsidR="0090103B" w:rsidRPr="00EA733A">
        <w:t>,</w:t>
      </w:r>
      <w:r w:rsidRPr="00EA733A">
        <w:t xml:space="preserve"> Operator Actions</w:t>
      </w:r>
      <w:r w:rsidR="0090103B" w:rsidRPr="00EA733A">
        <w:t>, and Risk</w:t>
      </w:r>
      <w:r w:rsidR="00143C0B">
        <w:noBreakHyphen/>
      </w:r>
      <w:r w:rsidR="0090103B" w:rsidRPr="00EA733A">
        <w:t>Relevant Functions</w:t>
      </w:r>
      <w:r w:rsidRPr="00EA733A">
        <w:t xml:space="preserve">: </w:t>
      </w:r>
      <w:r w:rsidR="00995762">
        <w:t>L</w:t>
      </w:r>
      <w:r w:rsidRPr="00EA733A">
        <w:t>ist the SSCs</w:t>
      </w:r>
      <w:r w:rsidR="00F31275" w:rsidRPr="00EA733A">
        <w:t xml:space="preserve">, </w:t>
      </w:r>
      <w:r w:rsidRPr="00EA733A">
        <w:t>operator actions</w:t>
      </w:r>
      <w:r w:rsidR="00F31275" w:rsidRPr="00EA733A">
        <w:t xml:space="preserve">, and relevant </w:t>
      </w:r>
      <w:r w:rsidR="00125C5B" w:rsidRPr="00EA733A">
        <w:t>probabilistic risk assessment (</w:t>
      </w:r>
      <w:r w:rsidR="00F31275" w:rsidRPr="00EA733A">
        <w:t>PRA</w:t>
      </w:r>
      <w:r w:rsidR="00125C5B" w:rsidRPr="00EA733A">
        <w:t>)</w:t>
      </w:r>
      <w:r w:rsidR="00F31275" w:rsidRPr="00EA733A">
        <w:t xml:space="preserve"> functions</w:t>
      </w:r>
      <w:r w:rsidRPr="00EA733A">
        <w:t xml:space="preserve"> that have been affected by the identified performance deficiency.</w:t>
      </w:r>
      <w:r w:rsidR="0090103B" w:rsidRPr="00EA733A">
        <w:t xml:space="preserve"> The functions important to the SDP are the risk-relevant functions as described in documents such as the plant risk information e-book (PRIB), the NRC’s </w:t>
      </w:r>
      <w:r w:rsidR="006440AD">
        <w:t>Standardized Plant Analysis Risk (</w:t>
      </w:r>
      <w:r w:rsidR="0090103B" w:rsidRPr="00EA733A">
        <w:t>SPAR</w:t>
      </w:r>
      <w:r w:rsidR="006440AD">
        <w:t>)</w:t>
      </w:r>
      <w:r w:rsidR="0090103B" w:rsidRPr="00EA733A">
        <w:t xml:space="preserve"> model, the historical SDP notebooks, or the licensees PRA. The functions may be different from the “specified safety function” as described in the plant’s U</w:t>
      </w:r>
      <w:r w:rsidR="008A1786" w:rsidRPr="00EA733A">
        <w:t>pdated Final Safety Analysis Report</w:t>
      </w:r>
      <w:r w:rsidR="0090103B" w:rsidRPr="00EA733A">
        <w:t>.</w:t>
      </w:r>
    </w:p>
    <w:p w14:paraId="7D071A22" w14:textId="66817761" w:rsidR="00171CAD" w:rsidRDefault="00C55F91" w:rsidP="006D100C">
      <w:pPr>
        <w:pStyle w:val="BodyText"/>
        <w:numPr>
          <w:ilvl w:val="1"/>
          <w:numId w:val="5"/>
        </w:numPr>
      </w:pPr>
      <w:r w:rsidRPr="00EA733A">
        <w:t xml:space="preserve">Conditions When the Performance Deficiency Would Manifest Itself: </w:t>
      </w:r>
      <w:r w:rsidR="002A4649">
        <w:t>D</w:t>
      </w:r>
      <w:r w:rsidRPr="00EA733A">
        <w:t>escribe the type of accident, environmental conditions, plant configuration (as applicable) during which the performance deficiency would impact plant safety.</w:t>
      </w:r>
    </w:p>
    <w:p w14:paraId="624D8B54" w14:textId="0F9F9449" w:rsidR="0003342E" w:rsidRDefault="00C55611" w:rsidP="006D100C">
      <w:pPr>
        <w:pStyle w:val="BodyText"/>
        <w:numPr>
          <w:ilvl w:val="1"/>
          <w:numId w:val="5"/>
        </w:numPr>
      </w:pPr>
      <w:r w:rsidRPr="00EA733A">
        <w:t xml:space="preserve">Initial SDP Screening: Determine which cornerstones are affected. </w:t>
      </w:r>
      <w:r w:rsidR="00552EBF" w:rsidRPr="00EA733A">
        <w:t>Provide basis for more-than-</w:t>
      </w:r>
      <w:r w:rsidRPr="00EA733A">
        <w:t>minor determination. Provide the basis for why the finding does not screen</w:t>
      </w:r>
      <w:r w:rsidR="007D312F">
        <w:t xml:space="preserve"> </w:t>
      </w:r>
      <w:r w:rsidR="00552EBF" w:rsidRPr="00EA733A">
        <w:t>to</w:t>
      </w:r>
      <w:r w:rsidR="007D312F">
        <w:t xml:space="preserve"> </w:t>
      </w:r>
      <w:r w:rsidR="00552EBF" w:rsidRPr="00EA733A">
        <w:t>Green</w:t>
      </w:r>
      <w:r w:rsidRPr="00EA733A">
        <w:t xml:space="preserve"> in </w:t>
      </w:r>
      <w:ins w:id="34" w:author="Author">
        <w:r w:rsidR="00D77D2D">
          <w:t xml:space="preserve">the applicable </w:t>
        </w:r>
      </w:ins>
      <w:r w:rsidRPr="00EA733A">
        <w:t>IMC 0609 Appendix.</w:t>
      </w:r>
    </w:p>
    <w:p w14:paraId="56DDD584" w14:textId="327C0DE8" w:rsidR="0003342E" w:rsidRDefault="00F53857" w:rsidP="006D100C">
      <w:pPr>
        <w:pStyle w:val="BodyText"/>
        <w:numPr>
          <w:ilvl w:val="1"/>
          <w:numId w:val="5"/>
        </w:numPr>
      </w:pPr>
      <w:r w:rsidRPr="00EA733A">
        <w:t xml:space="preserve">Exposure Time: Enter the duration the degraded condition existed or is assumed to have existed, including repair time. Include both the start time and end time for the exposure period, along with the basis for the selection of these dates/times. Describe whether T (if the actual start time of PRA non-functionality is known) or T/2 (if the actual start time of PRA non-functionality is not known) should be considered for calculating the duration. When using T/2, the time period to be halved starts with the last known time the SSC was definitively shown to be PRA functional. Any repair time in which the SSC was unable to perform a PRA function is always included in the exposure time. Additional information about the determination of exposure time is included in the Risk Assessment Standardization Project </w:t>
      </w:r>
      <w:r w:rsidR="006A3300">
        <w:t xml:space="preserve">(RASP) </w:t>
      </w:r>
      <w:r w:rsidRPr="00EA733A">
        <w:t xml:space="preserve">Handbook. Consult with the SRA to determine the </w:t>
      </w:r>
      <w:r w:rsidR="008A1786" w:rsidRPr="00EA733A">
        <w:t>e</w:t>
      </w:r>
      <w:r w:rsidRPr="00EA733A">
        <w:t xml:space="preserve">xposure </w:t>
      </w:r>
      <w:r w:rsidR="008A1786" w:rsidRPr="00EA733A">
        <w:t>t</w:t>
      </w:r>
      <w:r w:rsidRPr="00EA733A">
        <w:t>ime.</w:t>
      </w:r>
    </w:p>
    <w:p w14:paraId="64CF5106" w14:textId="02F8D7D5" w:rsidR="0003342E" w:rsidRDefault="00CF54E5" w:rsidP="006D100C">
      <w:pPr>
        <w:pStyle w:val="BodyText"/>
        <w:numPr>
          <w:ilvl w:val="1"/>
          <w:numId w:val="5"/>
        </w:numPr>
      </w:pPr>
      <w:r w:rsidRPr="00EA733A">
        <w:lastRenderedPageBreak/>
        <w:t>Are External Events Likely to be the Main Risk Contributor (i.e., earthquake, fire, external flooding</w:t>
      </w:r>
      <w:r w:rsidR="008D50C1">
        <w:t>,</w:t>
      </w:r>
      <w:r w:rsidRPr="00EA733A">
        <w:t xml:space="preserve"> and tornados/high winds): Answer yes/no and if yes, describe the scenarios where the affected component(s) would be called upon.</w:t>
      </w:r>
    </w:p>
    <w:p w14:paraId="0A60F0EB" w14:textId="655CF455" w:rsidR="0003342E" w:rsidRDefault="00C55611" w:rsidP="006D100C">
      <w:pPr>
        <w:pStyle w:val="BodyText"/>
        <w:numPr>
          <w:ilvl w:val="1"/>
          <w:numId w:val="5"/>
        </w:numPr>
      </w:pPr>
      <w:r w:rsidRPr="00EA733A">
        <w:t xml:space="preserve">Is Recovery of the “Failed Function” Credible? Describe the conditions for which the licensee may be able to recover the function that was impaired or lost as a result of the performance deficiency. For example, if an operator action could be taken, is there training provided, procedures already established, and equipment necessary to take the action available. Is credit for </w:t>
      </w:r>
      <w:r w:rsidR="000B69C8">
        <w:t>Flexible Coping Strategies (</w:t>
      </w:r>
      <w:r w:rsidRPr="00EA733A">
        <w:t>FLEX</w:t>
      </w:r>
      <w:r w:rsidR="000B69C8">
        <w:t>)</w:t>
      </w:r>
      <w:r w:rsidRPr="00EA733A">
        <w:t xml:space="preserve"> equipment appropriate?</w:t>
      </w:r>
    </w:p>
    <w:p w14:paraId="384CDE17" w14:textId="5AE24E63" w:rsidR="0003342E" w:rsidRDefault="00C55611" w:rsidP="006D100C">
      <w:pPr>
        <w:pStyle w:val="BodyText"/>
        <w:numPr>
          <w:ilvl w:val="1"/>
          <w:numId w:val="5"/>
        </w:numPr>
      </w:pPr>
      <w:r w:rsidRPr="00EA733A">
        <w:t xml:space="preserve">Describe How Current PRA Techniques and Tools and Tools Apply. Are the existing PRA models and techniques sufficient to adequately determine the issue significance? Which risk metric will be used for the SDP evaluation (delta </w:t>
      </w:r>
      <w:r w:rsidR="00C02984" w:rsidRPr="00EA733A">
        <w:t>core damage frequency</w:t>
      </w:r>
      <w:r w:rsidRPr="00EA733A">
        <w:t xml:space="preserve">, delta </w:t>
      </w:r>
      <w:r w:rsidR="00C02984" w:rsidRPr="00EA733A">
        <w:t>large early release frequency</w:t>
      </w:r>
      <w:r w:rsidRPr="00EA733A">
        <w:t xml:space="preserve">, </w:t>
      </w:r>
      <w:r w:rsidR="00C02984" w:rsidRPr="00EA733A">
        <w:t>condition core damage probability</w:t>
      </w:r>
      <w:r w:rsidRPr="00EA733A">
        <w:t>)? If not, describe alternate means available or needed to determine significance.</w:t>
      </w:r>
    </w:p>
    <w:p w14:paraId="6F9977BB" w14:textId="77777777" w:rsidR="0003342E" w:rsidRDefault="00C55611" w:rsidP="006D100C">
      <w:pPr>
        <w:pStyle w:val="BodyText"/>
        <w:numPr>
          <w:ilvl w:val="1"/>
          <w:numId w:val="5"/>
        </w:numPr>
      </w:pPr>
      <w:r w:rsidRPr="00EA733A">
        <w:t>Additional Issue Complexities, if any.</w:t>
      </w:r>
    </w:p>
    <w:p w14:paraId="7EF3DE0E" w14:textId="36E605BB" w:rsidR="0003342E" w:rsidRDefault="00C55611" w:rsidP="006D100C">
      <w:pPr>
        <w:pStyle w:val="BodyText"/>
        <w:numPr>
          <w:ilvl w:val="1"/>
          <w:numId w:val="5"/>
        </w:numPr>
      </w:pPr>
      <w:r w:rsidRPr="00EA733A">
        <w:t>Licensee’s Perspective. Provide licensee’s position on the performance deficiency, if known.</w:t>
      </w:r>
    </w:p>
    <w:p w14:paraId="2B94B249" w14:textId="77777777" w:rsidR="0003342E" w:rsidRDefault="00C55611" w:rsidP="006D100C">
      <w:pPr>
        <w:pStyle w:val="BodyText"/>
        <w:numPr>
          <w:ilvl w:val="0"/>
          <w:numId w:val="5"/>
        </w:numPr>
      </w:pPr>
      <w:r w:rsidRPr="00EA733A">
        <w:t xml:space="preserve">Section </w:t>
      </w:r>
      <w:r w:rsidR="0090103B" w:rsidRPr="00EA733A">
        <w:t xml:space="preserve">3, </w:t>
      </w:r>
      <w:r w:rsidR="008A1786" w:rsidRPr="00EA733A">
        <w:t>“</w:t>
      </w:r>
      <w:r w:rsidR="0090103B" w:rsidRPr="00EA733A">
        <w:t>Branch Recommendations</w:t>
      </w:r>
      <w:r w:rsidR="008A1786" w:rsidRPr="00EA733A">
        <w:t>”</w:t>
      </w:r>
    </w:p>
    <w:p w14:paraId="50ACD67E" w14:textId="77777777" w:rsidR="00A32706" w:rsidRDefault="00C55611" w:rsidP="006D100C">
      <w:pPr>
        <w:pStyle w:val="BodyText"/>
        <w:numPr>
          <w:ilvl w:val="1"/>
          <w:numId w:val="5"/>
        </w:numPr>
      </w:pPr>
      <w:r w:rsidRPr="00EA733A">
        <w:t>Select from the following options:</w:t>
      </w:r>
    </w:p>
    <w:p w14:paraId="47C7B781" w14:textId="63167489" w:rsidR="00A32706" w:rsidRDefault="00C55611" w:rsidP="006D100C">
      <w:pPr>
        <w:pStyle w:val="BodyText"/>
        <w:numPr>
          <w:ilvl w:val="2"/>
          <w:numId w:val="5"/>
        </w:numPr>
      </w:pPr>
      <w:r w:rsidRPr="00EA733A">
        <w:t xml:space="preserve">Region completes the </w:t>
      </w:r>
      <w:r w:rsidR="008A1786" w:rsidRPr="00EA733A">
        <w:t>detailed risk evaluation (</w:t>
      </w:r>
      <w:r w:rsidRPr="00EA733A">
        <w:t>DRE</w:t>
      </w:r>
      <w:r w:rsidR="008A1786" w:rsidRPr="00EA733A">
        <w:t>)</w:t>
      </w:r>
      <w:ins w:id="35" w:author="Author">
        <w:r w:rsidR="00D03E4E">
          <w:t xml:space="preserve"> </w:t>
        </w:r>
        <w:r w:rsidR="00D03E4E" w:rsidRPr="00D03E4E">
          <w:t xml:space="preserve">or finalizes </w:t>
        </w:r>
        <w:r w:rsidR="00063A9A">
          <w:t xml:space="preserve">the </w:t>
        </w:r>
        <w:r w:rsidR="00D03E4E" w:rsidRPr="00D03E4E">
          <w:t>deterministic evaluation</w:t>
        </w:r>
      </w:ins>
      <w:r w:rsidRPr="00EA733A">
        <w:t>. Proceed to SERP, if necessary. Select this option when the SRA</w:t>
      </w:r>
      <w:ins w:id="36" w:author="Author">
        <w:r w:rsidR="00126EB6">
          <w:t xml:space="preserve"> or other regional staff</w:t>
        </w:r>
      </w:ins>
      <w:r w:rsidRPr="00EA733A">
        <w:t xml:space="preserve"> determined that the finding can be evaluated with regional resources only. If possible, estimate a planned completion date for the </w:t>
      </w:r>
      <w:ins w:id="37" w:author="Author">
        <w:r w:rsidR="006C4FE2">
          <w:t>evaluation</w:t>
        </w:r>
      </w:ins>
      <w:r w:rsidRPr="00EA733A">
        <w:t xml:space="preserve"> and planned SERP date.</w:t>
      </w:r>
      <w:r w:rsidR="00811387" w:rsidRPr="00EA733A">
        <w:t xml:space="preserve"> </w:t>
      </w:r>
      <w:r w:rsidRPr="00EA733A">
        <w:t>Coordinate with regional enforcement staff for the planned completion date(s).</w:t>
      </w:r>
    </w:p>
    <w:p w14:paraId="51722D82" w14:textId="43627AB3" w:rsidR="00954BB8" w:rsidRDefault="00C55611" w:rsidP="006D100C">
      <w:pPr>
        <w:pStyle w:val="BodyText"/>
        <w:numPr>
          <w:ilvl w:val="2"/>
          <w:numId w:val="5"/>
        </w:numPr>
      </w:pPr>
      <w:r w:rsidRPr="00EA733A">
        <w:t>Request additional resources. Proceed to Planning SERP. Select this option when resources outside the region are necessary for completing the DRE</w:t>
      </w:r>
      <w:ins w:id="38" w:author="Author">
        <w:r w:rsidR="001D7A56">
          <w:t xml:space="preserve"> or deterministic evaluation</w:t>
        </w:r>
      </w:ins>
      <w:r w:rsidRPr="00EA733A">
        <w:t xml:space="preserve">. Identify the additional resources required and form an SDP project team with all the individuals needed to complete the analysis. List those individuals on the </w:t>
      </w:r>
      <w:r w:rsidR="002F5955" w:rsidRPr="00EA733A">
        <w:t xml:space="preserve">IFRB </w:t>
      </w:r>
      <w:r w:rsidR="00D76B59">
        <w:t>Worksheet</w:t>
      </w:r>
      <w:r w:rsidRPr="00EA733A">
        <w:t xml:space="preserve">. Schedule a </w:t>
      </w:r>
      <w:r w:rsidR="008A1786" w:rsidRPr="00EA733A">
        <w:t>P</w:t>
      </w:r>
      <w:r w:rsidRPr="00EA733A">
        <w:t>lanning SERP and provide the date on the</w:t>
      </w:r>
      <w:r w:rsidR="002F5955" w:rsidRPr="00EA733A">
        <w:t xml:space="preserve"> IFRB</w:t>
      </w:r>
      <w:r w:rsidRPr="00EA733A">
        <w:t xml:space="preserve"> </w:t>
      </w:r>
      <w:r w:rsidR="00D76B59">
        <w:t>Worksheet</w:t>
      </w:r>
      <w:r w:rsidRPr="00EA733A">
        <w:t>.</w:t>
      </w:r>
      <w:r w:rsidR="00811387" w:rsidRPr="00EA733A">
        <w:t xml:space="preserve"> </w:t>
      </w:r>
      <w:r w:rsidR="004B3F22" w:rsidRPr="00EA733A">
        <w:t>C</w:t>
      </w:r>
      <w:r w:rsidRPr="00EA733A">
        <w:t xml:space="preserve">onduct </w:t>
      </w:r>
      <w:r w:rsidR="00F41638">
        <w:t>P</w:t>
      </w:r>
      <w:r w:rsidRPr="00EA733A">
        <w:t xml:space="preserve">lanning SERP in accordance with </w:t>
      </w:r>
      <w:r w:rsidR="008A1786" w:rsidRPr="00EA733A">
        <w:t>IMC </w:t>
      </w:r>
      <w:r w:rsidRPr="00EA733A">
        <w:t>0609</w:t>
      </w:r>
      <w:r w:rsidR="002F5955" w:rsidRPr="00EA733A">
        <w:t>,</w:t>
      </w:r>
      <w:r w:rsidRPr="00EA733A">
        <w:t xml:space="preserve"> Attachment 1</w:t>
      </w:r>
      <w:r w:rsidR="002F5955" w:rsidRPr="00EA733A">
        <w:t>.</w:t>
      </w:r>
    </w:p>
    <w:p w14:paraId="673BC209" w14:textId="45A09D10" w:rsidR="005D0371" w:rsidRDefault="00E004DE" w:rsidP="006D100C">
      <w:pPr>
        <w:pStyle w:val="BodyText"/>
        <w:numPr>
          <w:ilvl w:val="1"/>
          <w:numId w:val="5"/>
        </w:numPr>
      </w:pPr>
      <w:r w:rsidRPr="00EA733A">
        <w:t>Proposed next steps. Include proposed next steps and actions, including proposed milestones and assignments for discussion at the IFRB.</w:t>
      </w:r>
    </w:p>
    <w:p w14:paraId="348D583E" w14:textId="77777777" w:rsidR="00504705" w:rsidRDefault="00C55611" w:rsidP="006D100C">
      <w:pPr>
        <w:pStyle w:val="BodyText"/>
        <w:numPr>
          <w:ilvl w:val="0"/>
          <w:numId w:val="5"/>
        </w:numPr>
      </w:pPr>
      <w:r w:rsidRPr="00EA733A">
        <w:t xml:space="preserve">Section </w:t>
      </w:r>
      <w:r w:rsidR="004B3F22" w:rsidRPr="00EA733A">
        <w:t xml:space="preserve">4, </w:t>
      </w:r>
      <w:r w:rsidR="008A1786" w:rsidRPr="00EA733A">
        <w:t>“</w:t>
      </w:r>
      <w:r w:rsidR="004B3F22" w:rsidRPr="00EA733A">
        <w:t>IFRB Outcome</w:t>
      </w:r>
      <w:r w:rsidR="008A1786" w:rsidRPr="00EA733A">
        <w:t>”</w:t>
      </w:r>
    </w:p>
    <w:p w14:paraId="55E03D66" w14:textId="77777777" w:rsidR="00504705" w:rsidRDefault="00E004DE" w:rsidP="006D100C">
      <w:pPr>
        <w:pStyle w:val="BodyText"/>
        <w:numPr>
          <w:ilvl w:val="1"/>
          <w:numId w:val="5"/>
        </w:numPr>
      </w:pPr>
      <w:r w:rsidRPr="00EA733A">
        <w:t xml:space="preserve">Document the IFRB date and the date of any previous </w:t>
      </w:r>
      <w:proofErr w:type="spellStart"/>
      <w:r w:rsidRPr="00EA733A">
        <w:t>IFRBs</w:t>
      </w:r>
      <w:proofErr w:type="spellEnd"/>
      <w:r w:rsidRPr="00EA733A">
        <w:t xml:space="preserve"> on the issue.</w:t>
      </w:r>
    </w:p>
    <w:p w14:paraId="3B962424" w14:textId="3DB65697" w:rsidR="00504705" w:rsidRDefault="00E004DE" w:rsidP="006D100C">
      <w:pPr>
        <w:pStyle w:val="BodyText"/>
        <w:numPr>
          <w:ilvl w:val="1"/>
          <w:numId w:val="5"/>
        </w:numPr>
      </w:pPr>
      <w:r w:rsidRPr="00EA733A">
        <w:t>Indicate whether this is an Initial IFRB or Follow-up IFRB. If it is a Follow-up IFRB, document the reason for the Follow-up IFRB.</w:t>
      </w:r>
    </w:p>
    <w:p w14:paraId="418450CF" w14:textId="77777777" w:rsidR="00504705" w:rsidRDefault="004B3F22" w:rsidP="006D100C">
      <w:pPr>
        <w:pStyle w:val="BodyText"/>
        <w:numPr>
          <w:ilvl w:val="1"/>
          <w:numId w:val="5"/>
        </w:numPr>
      </w:pPr>
      <w:r w:rsidRPr="00EA733A">
        <w:lastRenderedPageBreak/>
        <w:t>Document IFRB logistical information.</w:t>
      </w:r>
    </w:p>
    <w:p w14:paraId="16C2BBB6" w14:textId="77777777" w:rsidR="00504705" w:rsidRDefault="00E004DE" w:rsidP="006D100C">
      <w:pPr>
        <w:pStyle w:val="BodyText"/>
        <w:numPr>
          <w:ilvl w:val="1"/>
          <w:numId w:val="5"/>
        </w:numPr>
      </w:pPr>
      <w:r w:rsidRPr="00EA733A">
        <w:t>List the IFRB attendees.</w:t>
      </w:r>
    </w:p>
    <w:p w14:paraId="717292EC" w14:textId="1724A84A" w:rsidR="00504705" w:rsidRDefault="00C55611" w:rsidP="006D100C">
      <w:pPr>
        <w:pStyle w:val="BodyText"/>
        <w:numPr>
          <w:ilvl w:val="1"/>
          <w:numId w:val="5"/>
        </w:numPr>
      </w:pPr>
      <w:r w:rsidRPr="00EA733A">
        <w:t>Document pertinent discussion or comments resulting from the IFRB related to the issue, including actions and due dates, as applicable. Additional actions could include</w:t>
      </w:r>
      <w:r w:rsidR="008A1786" w:rsidRPr="00EA733A">
        <w:t>,</w:t>
      </w:r>
      <w:r w:rsidRPr="00EA733A">
        <w:t xml:space="preserve"> for example, gathering more information, additional evaluation of the </w:t>
      </w:r>
      <w:r w:rsidR="00F80D09" w:rsidRPr="00EA733A">
        <w:t>performance deficiency</w:t>
      </w:r>
      <w:r w:rsidRPr="00EA733A">
        <w:t>,</w:t>
      </w:r>
      <w:r w:rsidR="008A1786" w:rsidRPr="00EA733A">
        <w:t xml:space="preserve"> or</w:t>
      </w:r>
      <w:r w:rsidRPr="00EA733A">
        <w:t xml:space="preserve"> accelerated due dates.</w:t>
      </w:r>
    </w:p>
    <w:p w14:paraId="67F0102E" w14:textId="75249A0F" w:rsidR="00504705" w:rsidRDefault="00C55611" w:rsidP="006D100C">
      <w:pPr>
        <w:pStyle w:val="BodyText"/>
        <w:numPr>
          <w:ilvl w:val="1"/>
          <w:numId w:val="5"/>
        </w:numPr>
      </w:pPr>
      <w:r w:rsidRPr="00EA733A">
        <w:t xml:space="preserve">If the </w:t>
      </w:r>
      <w:r w:rsidR="00F80D09" w:rsidRPr="00EA733A">
        <w:t>performance deficiency</w:t>
      </w:r>
      <w:r w:rsidRPr="00EA733A">
        <w:t xml:space="preserve"> discussed at the IFRB is not approved, determine what is required for approval, next steps, and document who is to complete the action. Determine if communication with the </w:t>
      </w:r>
      <w:proofErr w:type="spellStart"/>
      <w:r w:rsidRPr="00EA733A">
        <w:t>licensee</w:t>
      </w:r>
      <w:proofErr w:type="spellEnd"/>
      <w:r w:rsidRPr="00EA733A">
        <w:t xml:space="preserve"> is required</w:t>
      </w:r>
      <w:r w:rsidR="00063A9A">
        <w:t xml:space="preserve"> </w:t>
      </w:r>
      <w:r w:rsidRPr="00EA733A">
        <w:t>to complete any of the actions developed.</w:t>
      </w:r>
    </w:p>
    <w:p w14:paraId="6EE32099" w14:textId="068B4F31" w:rsidR="00C55611" w:rsidRPr="00EA733A" w:rsidRDefault="00C55611" w:rsidP="006D100C">
      <w:pPr>
        <w:pStyle w:val="BodyText"/>
        <w:numPr>
          <w:ilvl w:val="1"/>
          <w:numId w:val="5"/>
        </w:numPr>
      </w:pPr>
      <w:r w:rsidRPr="00EA733A">
        <w:t xml:space="preserve">If the </w:t>
      </w:r>
      <w:r w:rsidR="00F80D09" w:rsidRPr="00EA733A">
        <w:t>performance deficiency</w:t>
      </w:r>
      <w:r w:rsidRPr="00EA733A">
        <w:t xml:space="preserve"> discussed at the IFRB is approved, the IFRB Chair shall contact the respective licensee</w:t>
      </w:r>
      <w:r w:rsidR="008A1786" w:rsidRPr="00EA733A">
        <w:t>’s</w:t>
      </w:r>
      <w:r w:rsidRPr="00EA733A">
        <w:t xml:space="preserve"> senior management to inform them of the region’s decision to move forward with conducting a </w:t>
      </w:r>
      <w:r w:rsidR="008A1786" w:rsidRPr="00EA733A">
        <w:t>DRE</w:t>
      </w:r>
      <w:r w:rsidRPr="00EA733A">
        <w:t xml:space="preserve"> and/or a Planning SERP.</w:t>
      </w:r>
      <w:r w:rsidR="00D30079" w:rsidRPr="00EA733A">
        <w:t xml:space="preserve"> </w:t>
      </w:r>
      <w:r w:rsidR="008442AA" w:rsidRPr="00EA733A">
        <w:t>The IFRB Chair shall a</w:t>
      </w:r>
      <w:r w:rsidR="00D30079" w:rsidRPr="00EA733A">
        <w:t xml:space="preserve">dvise licensee </w:t>
      </w:r>
      <w:r w:rsidR="006659EA" w:rsidRPr="00EA733A">
        <w:t xml:space="preserve">management </w:t>
      </w:r>
      <w:r w:rsidR="00D30079" w:rsidRPr="00EA733A">
        <w:t xml:space="preserve">that all subsequent management level communications on the finding should be </w:t>
      </w:r>
      <w:r w:rsidR="006659EA" w:rsidRPr="00EA733A">
        <w:t>coordinated through</w:t>
      </w:r>
      <w:r w:rsidR="00D30079" w:rsidRPr="00EA733A">
        <w:t xml:space="preserve"> the IFRB Chair.</w:t>
      </w:r>
      <w:ins w:id="39" w:author="Author">
        <w:r w:rsidR="006D7C7F">
          <w:t xml:space="preserve"> </w:t>
        </w:r>
        <w:r w:rsidR="00780C15">
          <w:t xml:space="preserve">The IFRB Worksheet </w:t>
        </w:r>
        <w:r w:rsidR="009727AF">
          <w:t>should guide this discussion along with supplemental information, as necessary, provide by regional staff.</w:t>
        </w:r>
      </w:ins>
    </w:p>
    <w:p w14:paraId="211406A3" w14:textId="1CD96A24" w:rsidR="00C55611" w:rsidRPr="00EA733A" w:rsidRDefault="00C55611" w:rsidP="006D100C">
      <w:pPr>
        <w:pStyle w:val="Heading2"/>
        <w:numPr>
          <w:ilvl w:val="1"/>
          <w:numId w:val="2"/>
        </w:numPr>
      </w:pPr>
      <w:r w:rsidRPr="00B00025">
        <w:rPr>
          <w:u w:val="single"/>
        </w:rPr>
        <w:t>IFRB Documentation Retention</w:t>
      </w:r>
    </w:p>
    <w:p w14:paraId="39E9F991" w14:textId="27F947F7" w:rsidR="000672D3" w:rsidRDefault="00A8756D" w:rsidP="00504705">
      <w:pPr>
        <w:pStyle w:val="BodyText"/>
        <w:rPr>
          <w:ins w:id="40" w:author="Author"/>
        </w:rPr>
      </w:pPr>
      <w:ins w:id="41" w:author="Author">
        <w:r>
          <w:t>This section applies to both IFRB Worksheets and SIF Worksheets.</w:t>
        </w:r>
        <w:r w:rsidR="00243239">
          <w:t xml:space="preserve"> </w:t>
        </w:r>
        <w:r w:rsidR="003803B5">
          <w:t>Worksheet</w:t>
        </w:r>
        <w:r w:rsidR="00014B26">
          <w:t>s</w:t>
        </w:r>
        <w:r w:rsidR="003803B5">
          <w:t xml:space="preserve"> are non-public because they contain pre-decisional enforcement information.</w:t>
        </w:r>
      </w:ins>
    </w:p>
    <w:p w14:paraId="3BEB4AB4" w14:textId="6ABBF7F0" w:rsidR="00304BF0" w:rsidRDefault="00427C3F" w:rsidP="00504705">
      <w:pPr>
        <w:pStyle w:val="BodyText"/>
      </w:pPr>
      <w:r w:rsidRPr="00EA733A">
        <w:t>Once the IFRB</w:t>
      </w:r>
      <w:ins w:id="42" w:author="Author">
        <w:r w:rsidR="00A8756D">
          <w:t>/SIF</w:t>
        </w:r>
      </w:ins>
      <w:r w:rsidRPr="00EA733A">
        <w:t xml:space="preserve"> is completed, the </w:t>
      </w:r>
      <w:r w:rsidR="00F41638">
        <w:t>W</w:t>
      </w:r>
      <w:r w:rsidRPr="00EA733A">
        <w:t>orksheet should be treated as a record of the IFRB</w:t>
      </w:r>
      <w:ins w:id="43" w:author="Author">
        <w:r w:rsidR="00A8756D">
          <w:t>/SIF</w:t>
        </w:r>
      </w:ins>
      <w:r w:rsidRPr="00EA733A">
        <w:t>, entered into</w:t>
      </w:r>
      <w:r w:rsidR="00494A56" w:rsidRPr="00EA733A">
        <w:t xml:space="preserve"> A</w:t>
      </w:r>
      <w:r w:rsidR="009E210E">
        <w:t>DAMS</w:t>
      </w:r>
      <w:r w:rsidRPr="00EA733A">
        <w:t xml:space="preserve">, and not further edited. </w:t>
      </w:r>
      <w:ins w:id="44" w:author="Author">
        <w:r w:rsidR="00624588">
          <w:t xml:space="preserve">Submit </w:t>
        </w:r>
        <w:r w:rsidR="00FD31B2">
          <w:t xml:space="preserve">the </w:t>
        </w:r>
        <w:r w:rsidR="00624588">
          <w:t>approved and finalize</w:t>
        </w:r>
        <w:r w:rsidR="00AB7B30">
          <w:t>d</w:t>
        </w:r>
        <w:r w:rsidR="00624588">
          <w:t xml:space="preserve"> </w:t>
        </w:r>
        <w:r w:rsidR="00946358">
          <w:t>Worksheet</w:t>
        </w:r>
        <w:r w:rsidR="00624588">
          <w:t xml:space="preserve"> in the native application (e.g., MS Word) to the Document Processing Center to be declared as an Official Agency Record. </w:t>
        </w:r>
        <w:r w:rsidR="00214491">
          <w:t xml:space="preserve">This also applies to Worksheets associated with issues that will not </w:t>
        </w:r>
        <w:r w:rsidR="00400C27">
          <w:t xml:space="preserve">move forward with a SERP. </w:t>
        </w:r>
      </w:ins>
      <w:r w:rsidRPr="00EA733A">
        <w:t xml:space="preserve">If a </w:t>
      </w:r>
      <w:r w:rsidR="002D549F">
        <w:t>F</w:t>
      </w:r>
      <w:r w:rsidRPr="00EA733A">
        <w:t>ollow-up IFRB is held</w:t>
      </w:r>
      <w:r w:rsidR="00B32208">
        <w:t>,</w:t>
      </w:r>
      <w:r w:rsidRPr="00EA733A">
        <w:t xml:space="preserve"> it should have its own IFRB </w:t>
      </w:r>
      <w:r w:rsidR="00F41638">
        <w:t>W</w:t>
      </w:r>
      <w:r w:rsidRPr="00EA733A">
        <w:t xml:space="preserve">orksheet. </w:t>
      </w:r>
      <w:r w:rsidR="00400C27">
        <w:t>W</w:t>
      </w:r>
      <w:r w:rsidRPr="00EA733A">
        <w:t xml:space="preserve">orksheets should be included in the information provided to SERP members ahead of a SERP </w:t>
      </w:r>
      <w:r w:rsidR="00494A56" w:rsidRPr="00EA733A">
        <w:t xml:space="preserve">or </w:t>
      </w:r>
      <w:proofErr w:type="spellStart"/>
      <w:r w:rsidR="00494A56" w:rsidRPr="00EA733A">
        <w:t>PRCR</w:t>
      </w:r>
      <w:proofErr w:type="spellEnd"/>
      <w:r w:rsidRPr="00EA733A">
        <w:t>.</w:t>
      </w:r>
    </w:p>
    <w:p w14:paraId="7429D5FF" w14:textId="3DF0D725" w:rsidR="000279CC" w:rsidRDefault="00ED7C4F" w:rsidP="00504705">
      <w:pPr>
        <w:pStyle w:val="BodyText"/>
        <w:rPr>
          <w:ins w:id="45" w:author="Author"/>
        </w:rPr>
      </w:pPr>
      <w:ins w:id="46" w:author="Author">
        <w:r>
          <w:t>The region</w:t>
        </w:r>
        <w:r w:rsidR="000279CC">
          <w:t xml:space="preserve"> </w:t>
        </w:r>
        <w:r w:rsidR="00CD774A">
          <w:t xml:space="preserve">is </w:t>
        </w:r>
        <w:r w:rsidR="000279CC">
          <w:t xml:space="preserve">responsible for entering </w:t>
        </w:r>
        <w:r w:rsidR="00AB7B30">
          <w:t xml:space="preserve">the </w:t>
        </w:r>
        <w:r w:rsidR="000279CC">
          <w:t xml:space="preserve">IFRB Worksheet into ADAMS. </w:t>
        </w:r>
        <w:r w:rsidR="00CD774A">
          <w:t xml:space="preserve">NSIR is responsible for entering </w:t>
        </w:r>
        <w:r w:rsidR="00AB7B30">
          <w:t xml:space="preserve">the </w:t>
        </w:r>
        <w:r w:rsidR="00CD774A">
          <w:t>SIF Worksheet into ADAMS.</w:t>
        </w:r>
      </w:ins>
    </w:p>
    <w:p w14:paraId="1FF7800D" w14:textId="20170D9F" w:rsidR="0042067E" w:rsidRDefault="0042067E" w:rsidP="00504705">
      <w:pPr>
        <w:pStyle w:val="BodyText"/>
        <w:rPr>
          <w:ins w:id="47" w:author="Author"/>
        </w:rPr>
      </w:pPr>
      <w:ins w:id="48" w:author="Author">
        <w:r>
          <w:t>For retrievability</w:t>
        </w:r>
        <w:r w:rsidR="00A82D81">
          <w:t xml:space="preserve"> and accountability</w:t>
        </w:r>
        <w:r>
          <w:t xml:space="preserve">, </w:t>
        </w:r>
        <w:r w:rsidR="00A8756D">
          <w:t xml:space="preserve">the </w:t>
        </w:r>
        <w:r w:rsidR="00FD7512">
          <w:t>W</w:t>
        </w:r>
        <w:r>
          <w:t xml:space="preserve">orksheet should be profiled </w:t>
        </w:r>
        <w:r w:rsidR="00026320">
          <w:t>as follows:</w:t>
        </w:r>
      </w:ins>
    </w:p>
    <w:tbl>
      <w:tblPr>
        <w:tblStyle w:val="TableGrid"/>
        <w:tblW w:w="0" w:type="auto"/>
        <w:tblLook w:val="04A0" w:firstRow="1" w:lastRow="0" w:firstColumn="1" w:lastColumn="0" w:noHBand="0" w:noVBand="1"/>
      </w:tblPr>
      <w:tblGrid>
        <w:gridCol w:w="2155"/>
        <w:gridCol w:w="4320"/>
      </w:tblGrid>
      <w:tr w:rsidR="00026320" w14:paraId="0247C955" w14:textId="77777777" w:rsidTr="00FD7512">
        <w:trPr>
          <w:ins w:id="49" w:author="Author"/>
        </w:trPr>
        <w:tc>
          <w:tcPr>
            <w:tcW w:w="2155" w:type="dxa"/>
          </w:tcPr>
          <w:p w14:paraId="53EB3468" w14:textId="37E32C29" w:rsidR="00026320" w:rsidRPr="00FD7512" w:rsidRDefault="00026320" w:rsidP="00504705">
            <w:pPr>
              <w:pStyle w:val="BodyText"/>
              <w:rPr>
                <w:ins w:id="50" w:author="Author"/>
                <w:rFonts w:ascii="Arial" w:hAnsi="Arial" w:cs="Arial"/>
                <w:b/>
                <w:bCs/>
              </w:rPr>
            </w:pPr>
            <w:ins w:id="51" w:author="Author">
              <w:r w:rsidRPr="00FD7512">
                <w:rPr>
                  <w:rFonts w:ascii="Arial" w:hAnsi="Arial" w:cs="Arial"/>
                  <w:b/>
                  <w:bCs/>
                </w:rPr>
                <w:t xml:space="preserve">ADAMS </w:t>
              </w:r>
              <w:r w:rsidR="00D6503D" w:rsidRPr="00FD7512">
                <w:rPr>
                  <w:rFonts w:ascii="Arial" w:hAnsi="Arial" w:cs="Arial"/>
                  <w:b/>
                  <w:bCs/>
                </w:rPr>
                <w:t>Property</w:t>
              </w:r>
            </w:ins>
          </w:p>
        </w:tc>
        <w:tc>
          <w:tcPr>
            <w:tcW w:w="4320" w:type="dxa"/>
          </w:tcPr>
          <w:p w14:paraId="0146556C" w14:textId="1FE5659C" w:rsidR="00026320" w:rsidRPr="00FD7512" w:rsidRDefault="008A4EFE" w:rsidP="00504705">
            <w:pPr>
              <w:pStyle w:val="BodyText"/>
              <w:rPr>
                <w:ins w:id="52" w:author="Author"/>
                <w:rFonts w:ascii="Arial" w:hAnsi="Arial" w:cs="Arial"/>
                <w:b/>
                <w:bCs/>
              </w:rPr>
            </w:pPr>
            <w:ins w:id="53" w:author="Author">
              <w:r w:rsidRPr="00FD7512">
                <w:rPr>
                  <w:rFonts w:ascii="Arial" w:hAnsi="Arial" w:cs="Arial"/>
                  <w:b/>
                  <w:bCs/>
                </w:rPr>
                <w:t>Requirement</w:t>
              </w:r>
            </w:ins>
          </w:p>
        </w:tc>
      </w:tr>
      <w:tr w:rsidR="00026320" w14:paraId="4290E282" w14:textId="77777777" w:rsidTr="00FD7512">
        <w:trPr>
          <w:ins w:id="54" w:author="Author"/>
        </w:trPr>
        <w:tc>
          <w:tcPr>
            <w:tcW w:w="2155" w:type="dxa"/>
          </w:tcPr>
          <w:p w14:paraId="17038518" w14:textId="24070E0E" w:rsidR="00026320" w:rsidRPr="00FD7512" w:rsidRDefault="00026320" w:rsidP="00504705">
            <w:pPr>
              <w:pStyle w:val="BodyText"/>
              <w:rPr>
                <w:ins w:id="55" w:author="Author"/>
                <w:rFonts w:ascii="Arial" w:hAnsi="Arial" w:cs="Arial"/>
              </w:rPr>
            </w:pPr>
            <w:ins w:id="56" w:author="Author">
              <w:r w:rsidRPr="00FD7512">
                <w:rPr>
                  <w:rFonts w:ascii="Arial" w:hAnsi="Arial" w:cs="Arial"/>
                </w:rPr>
                <w:t>Document Title</w:t>
              </w:r>
            </w:ins>
          </w:p>
        </w:tc>
        <w:tc>
          <w:tcPr>
            <w:tcW w:w="4320" w:type="dxa"/>
          </w:tcPr>
          <w:p w14:paraId="7D15A611" w14:textId="5AF57FF6" w:rsidR="00026320" w:rsidRPr="00FD7512" w:rsidRDefault="008A4EFE" w:rsidP="00504705">
            <w:pPr>
              <w:pStyle w:val="BodyText"/>
              <w:rPr>
                <w:ins w:id="57" w:author="Author"/>
                <w:rFonts w:ascii="Arial" w:hAnsi="Arial" w:cs="Arial"/>
              </w:rPr>
            </w:pPr>
            <w:ins w:id="58" w:author="Author">
              <w:r w:rsidRPr="00FD7512">
                <w:rPr>
                  <w:rFonts w:ascii="Arial" w:hAnsi="Arial" w:cs="Arial"/>
                </w:rPr>
                <w:t>Must include the reactor name</w:t>
              </w:r>
              <w:r w:rsidR="00C5241F">
                <w:rPr>
                  <w:rFonts w:ascii="Arial" w:hAnsi="Arial" w:cs="Arial"/>
                </w:rPr>
                <w:t>, brief description of the PD or affected component,</w:t>
              </w:r>
              <w:r w:rsidRPr="00FD7512">
                <w:rPr>
                  <w:rFonts w:ascii="Arial" w:hAnsi="Arial" w:cs="Arial"/>
                </w:rPr>
                <w:t xml:space="preserve"> and “IFRB”</w:t>
              </w:r>
            </w:ins>
          </w:p>
        </w:tc>
      </w:tr>
      <w:tr w:rsidR="00026320" w14:paraId="348B7A71" w14:textId="77777777" w:rsidTr="00FD7512">
        <w:trPr>
          <w:ins w:id="59" w:author="Author"/>
        </w:trPr>
        <w:tc>
          <w:tcPr>
            <w:tcW w:w="2155" w:type="dxa"/>
          </w:tcPr>
          <w:p w14:paraId="4B4E6EEA" w14:textId="3BC4EC0E" w:rsidR="00026320" w:rsidRPr="00FD7512" w:rsidRDefault="00026320" w:rsidP="00504705">
            <w:pPr>
              <w:pStyle w:val="BodyText"/>
              <w:rPr>
                <w:ins w:id="60" w:author="Author"/>
                <w:rFonts w:ascii="Arial" w:hAnsi="Arial" w:cs="Arial"/>
              </w:rPr>
            </w:pPr>
            <w:ins w:id="61" w:author="Author">
              <w:r w:rsidRPr="00FD7512">
                <w:rPr>
                  <w:rFonts w:ascii="Arial" w:hAnsi="Arial" w:cs="Arial"/>
                </w:rPr>
                <w:t>Availability</w:t>
              </w:r>
            </w:ins>
          </w:p>
        </w:tc>
        <w:tc>
          <w:tcPr>
            <w:tcW w:w="4320" w:type="dxa"/>
          </w:tcPr>
          <w:p w14:paraId="1B01F11C" w14:textId="7B0B206C" w:rsidR="00026320" w:rsidRPr="00FD7512" w:rsidRDefault="00975996" w:rsidP="00504705">
            <w:pPr>
              <w:pStyle w:val="BodyText"/>
              <w:rPr>
                <w:ins w:id="62" w:author="Author"/>
                <w:rFonts w:ascii="Arial" w:hAnsi="Arial" w:cs="Arial"/>
              </w:rPr>
            </w:pPr>
            <w:ins w:id="63" w:author="Author">
              <w:r>
                <w:rPr>
                  <w:rFonts w:ascii="Arial" w:hAnsi="Arial" w:cs="Arial"/>
                </w:rPr>
                <w:t>Select “</w:t>
              </w:r>
              <w:r w:rsidR="008A4EFE" w:rsidRPr="00FD7512">
                <w:rPr>
                  <w:rFonts w:ascii="Arial" w:hAnsi="Arial" w:cs="Arial"/>
                </w:rPr>
                <w:t>Non-publicly Available</w:t>
              </w:r>
              <w:r>
                <w:rPr>
                  <w:rFonts w:ascii="Arial" w:hAnsi="Arial" w:cs="Arial"/>
                </w:rPr>
                <w:t>”</w:t>
              </w:r>
            </w:ins>
          </w:p>
        </w:tc>
      </w:tr>
      <w:tr w:rsidR="00026320" w14:paraId="6C4ABDED" w14:textId="77777777" w:rsidTr="00FD7512">
        <w:trPr>
          <w:ins w:id="64" w:author="Author"/>
        </w:trPr>
        <w:tc>
          <w:tcPr>
            <w:tcW w:w="2155" w:type="dxa"/>
          </w:tcPr>
          <w:p w14:paraId="65E50E86" w14:textId="32E93239" w:rsidR="00026320" w:rsidRPr="00FD7512" w:rsidRDefault="00026320" w:rsidP="00504705">
            <w:pPr>
              <w:pStyle w:val="BodyText"/>
              <w:rPr>
                <w:ins w:id="65" w:author="Author"/>
                <w:rFonts w:ascii="Arial" w:hAnsi="Arial" w:cs="Arial"/>
              </w:rPr>
            </w:pPr>
            <w:ins w:id="66" w:author="Author">
              <w:r w:rsidRPr="00FD7512">
                <w:rPr>
                  <w:rFonts w:ascii="Arial" w:hAnsi="Arial" w:cs="Arial"/>
                </w:rPr>
                <w:t>Document Type</w:t>
              </w:r>
            </w:ins>
          </w:p>
        </w:tc>
        <w:tc>
          <w:tcPr>
            <w:tcW w:w="4320" w:type="dxa"/>
          </w:tcPr>
          <w:p w14:paraId="1F6B23D7" w14:textId="5F91DA36" w:rsidR="00026320" w:rsidRPr="00FD7512" w:rsidRDefault="00975996" w:rsidP="00504705">
            <w:pPr>
              <w:pStyle w:val="BodyText"/>
              <w:rPr>
                <w:ins w:id="67" w:author="Author"/>
                <w:rFonts w:ascii="Arial" w:hAnsi="Arial" w:cs="Arial"/>
              </w:rPr>
            </w:pPr>
            <w:ins w:id="68" w:author="Author">
              <w:r>
                <w:rPr>
                  <w:rFonts w:ascii="Arial" w:hAnsi="Arial" w:cs="Arial"/>
                </w:rPr>
                <w:t>Select “</w:t>
              </w:r>
              <w:r w:rsidR="008A4EFE" w:rsidRPr="00FD7512">
                <w:rPr>
                  <w:rFonts w:ascii="Arial" w:hAnsi="Arial" w:cs="Arial"/>
                </w:rPr>
                <w:t>Enforcement Action Worksheet</w:t>
              </w:r>
              <w:r>
                <w:rPr>
                  <w:rFonts w:ascii="Arial" w:hAnsi="Arial" w:cs="Arial"/>
                </w:rPr>
                <w:t>”</w:t>
              </w:r>
            </w:ins>
          </w:p>
        </w:tc>
      </w:tr>
      <w:tr w:rsidR="00026320" w14:paraId="73470A63" w14:textId="77777777" w:rsidTr="00FD7512">
        <w:trPr>
          <w:ins w:id="69" w:author="Author"/>
        </w:trPr>
        <w:tc>
          <w:tcPr>
            <w:tcW w:w="2155" w:type="dxa"/>
          </w:tcPr>
          <w:p w14:paraId="0A65309A" w14:textId="3C18DD5B" w:rsidR="00026320" w:rsidRPr="00FD7512" w:rsidRDefault="00026320" w:rsidP="00504705">
            <w:pPr>
              <w:pStyle w:val="BodyText"/>
              <w:rPr>
                <w:ins w:id="70" w:author="Author"/>
                <w:rFonts w:ascii="Arial" w:hAnsi="Arial" w:cs="Arial"/>
              </w:rPr>
            </w:pPr>
            <w:ins w:id="71" w:author="Author">
              <w:r w:rsidRPr="00FD7512">
                <w:rPr>
                  <w:rFonts w:ascii="Arial" w:hAnsi="Arial" w:cs="Arial"/>
                </w:rPr>
                <w:t>Docket Number</w:t>
              </w:r>
            </w:ins>
          </w:p>
        </w:tc>
        <w:tc>
          <w:tcPr>
            <w:tcW w:w="4320" w:type="dxa"/>
          </w:tcPr>
          <w:p w14:paraId="67062F07" w14:textId="0E653A48" w:rsidR="00026320" w:rsidRPr="00FD7512" w:rsidRDefault="00975996" w:rsidP="00504705">
            <w:pPr>
              <w:pStyle w:val="BodyText"/>
              <w:rPr>
                <w:ins w:id="72" w:author="Author"/>
                <w:rFonts w:ascii="Arial" w:hAnsi="Arial" w:cs="Arial"/>
              </w:rPr>
            </w:pPr>
            <w:ins w:id="73" w:author="Author">
              <w:r>
                <w:rPr>
                  <w:rFonts w:ascii="Arial" w:hAnsi="Arial" w:cs="Arial"/>
                </w:rPr>
                <w:t>Select the appro</w:t>
              </w:r>
              <w:r w:rsidR="00BF000C">
                <w:rPr>
                  <w:rFonts w:ascii="Arial" w:hAnsi="Arial" w:cs="Arial"/>
                </w:rPr>
                <w:t>priate</w:t>
              </w:r>
              <w:r w:rsidR="00FD7512" w:rsidRPr="00FD7512">
                <w:rPr>
                  <w:rFonts w:ascii="Arial" w:hAnsi="Arial" w:cs="Arial"/>
                </w:rPr>
                <w:t xml:space="preserve"> docket number(s)</w:t>
              </w:r>
            </w:ins>
          </w:p>
        </w:tc>
      </w:tr>
    </w:tbl>
    <w:p w14:paraId="50E7C725" w14:textId="38D1B67E" w:rsidR="000F5EA2" w:rsidRDefault="00D65BEE" w:rsidP="0006089E">
      <w:pPr>
        <w:pStyle w:val="Heading1"/>
      </w:pPr>
      <w:ins w:id="74" w:author="Author">
        <w:r w:rsidRPr="00EA733A">
          <w:lastRenderedPageBreak/>
          <w:t>0609.05-0</w:t>
        </w:r>
        <w:r>
          <w:t>5</w:t>
        </w:r>
        <w:r w:rsidRPr="00EA733A">
          <w:tab/>
        </w:r>
        <w:r>
          <w:t>REFERENCES</w:t>
        </w:r>
      </w:ins>
    </w:p>
    <w:p w14:paraId="5B61D1C1" w14:textId="77777777" w:rsidR="00727F2B" w:rsidRPr="0006089E" w:rsidRDefault="00727F2B" w:rsidP="00D23286">
      <w:pPr>
        <w:pStyle w:val="BodyText2"/>
      </w:pPr>
      <w:ins w:id="75" w:author="Author">
        <w:r w:rsidRPr="00EA733A">
          <w:t>IMC 0307, Appendix A</w:t>
        </w:r>
        <w:r>
          <w:t xml:space="preserve">, </w:t>
        </w:r>
        <w:r w:rsidRPr="00B7125F">
          <w:rPr>
            <w:rFonts w:cs="Arial"/>
          </w:rPr>
          <w:t>“</w:t>
        </w:r>
        <w:r w:rsidRPr="00B7125F">
          <w:rPr>
            <w:rFonts w:cs="Arial"/>
            <w:color w:val="333333"/>
            <w:shd w:val="clear" w:color="auto" w:fill="FFFFFF"/>
          </w:rPr>
          <w:t>Reactor Oversight Process Self-Assessment Metrics and Data Trending</w:t>
        </w:r>
        <w:r w:rsidRPr="00B7125F">
          <w:rPr>
            <w:rFonts w:cs="Arial"/>
          </w:rPr>
          <w:t>”</w:t>
        </w:r>
      </w:ins>
    </w:p>
    <w:p w14:paraId="52B8C994" w14:textId="77777777" w:rsidR="00727F2B" w:rsidRDefault="00727F2B" w:rsidP="00D23286">
      <w:pPr>
        <w:pStyle w:val="BodyText2"/>
        <w:rPr>
          <w:ins w:id="76" w:author="Author"/>
        </w:rPr>
      </w:pPr>
      <w:ins w:id="77" w:author="Author">
        <w:r w:rsidRPr="00EA733A">
          <w:t>IMC 0609, “Significance Determination Process”</w:t>
        </w:r>
      </w:ins>
    </w:p>
    <w:p w14:paraId="161A2542" w14:textId="77777777" w:rsidR="00727F2B" w:rsidRDefault="00727F2B" w:rsidP="00D23286">
      <w:pPr>
        <w:pStyle w:val="BodyText2"/>
        <w:rPr>
          <w:ins w:id="78" w:author="Author"/>
        </w:rPr>
      </w:pPr>
      <w:ins w:id="79" w:author="Author">
        <w:r w:rsidRPr="00EA733A">
          <w:t>IMC 0609, Attachment 1, “Significance and Enforcement Review Panel Process”</w:t>
        </w:r>
      </w:ins>
    </w:p>
    <w:p w14:paraId="3434251A" w14:textId="77777777" w:rsidR="00C55611" w:rsidRDefault="00C55611" w:rsidP="000E4EF8">
      <w:pPr>
        <w:pStyle w:val="END"/>
      </w:pPr>
      <w:r w:rsidRPr="00EA733A">
        <w:t>END</w:t>
      </w:r>
    </w:p>
    <w:p w14:paraId="1C22BC01" w14:textId="72A04C54" w:rsidR="001D3E00" w:rsidRDefault="00E5313A" w:rsidP="001D3E00">
      <w:pPr>
        <w:pStyle w:val="BodyText2"/>
        <w:rPr>
          <w:ins w:id="80" w:author="Author"/>
        </w:rPr>
      </w:pPr>
      <w:ins w:id="81" w:author="Author">
        <w:r>
          <w:t>List of Exhibits</w:t>
        </w:r>
        <w:r w:rsidR="001D3E00">
          <w:t>:</w:t>
        </w:r>
        <w:r w:rsidR="001D3E00">
          <w:br/>
          <w:t xml:space="preserve">1. IFRB </w:t>
        </w:r>
        <w:r w:rsidR="0049342E">
          <w:t>Worksheet</w:t>
        </w:r>
        <w:r w:rsidR="001752CF">
          <w:br/>
          <w:t>2. Inspection and Significance Determination Process Metrics</w:t>
        </w:r>
      </w:ins>
    </w:p>
    <w:p w14:paraId="2C02AC8E" w14:textId="60F800FA" w:rsidR="001D3E00" w:rsidRDefault="001D3E00" w:rsidP="001D3E00">
      <w:pPr>
        <w:pStyle w:val="BodyText2"/>
        <w:rPr>
          <w:ins w:id="82" w:author="Author"/>
        </w:rPr>
      </w:pPr>
      <w:ins w:id="83" w:author="Author">
        <w:r>
          <w:t>List of Attachments:</w:t>
        </w:r>
        <w:r>
          <w:br/>
          <w:t>1. Revision History Table</w:t>
        </w:r>
        <w:r w:rsidR="008C3E13" w:rsidRPr="008C3E13">
          <w:t xml:space="preserve"> </w:t>
        </w:r>
        <w:r w:rsidR="008C3E13" w:rsidRPr="00EA733A">
          <w:t>for IMC 0609 Attachment 5</w:t>
        </w:r>
      </w:ins>
    </w:p>
    <w:p w14:paraId="4F801635" w14:textId="25D2FF8B" w:rsidR="001D3E00" w:rsidRPr="00EA733A" w:rsidRDefault="001D3E00" w:rsidP="00852948">
      <w:pPr>
        <w:pStyle w:val="BodyText"/>
        <w:sectPr w:rsidR="001D3E00" w:rsidRPr="00EA733A" w:rsidSect="00C86670">
          <w:footerReference w:type="default" r:id="rId8"/>
          <w:pgSz w:w="12240" w:h="15840"/>
          <w:pgMar w:top="1440" w:right="1440" w:bottom="1440" w:left="1440" w:header="720" w:footer="720" w:gutter="0"/>
          <w:cols w:space="720"/>
          <w:docGrid w:linePitch="360"/>
        </w:sectPr>
      </w:pPr>
    </w:p>
    <w:p w14:paraId="34C2DF1D" w14:textId="05FB37AC" w:rsidR="0051569D" w:rsidRPr="0051569D" w:rsidRDefault="00C55611" w:rsidP="009A0239">
      <w:pPr>
        <w:pStyle w:val="attachmenttitle"/>
      </w:pPr>
      <w:r w:rsidRPr="00EA733A">
        <w:lastRenderedPageBreak/>
        <w:t>E</w:t>
      </w:r>
      <w:r w:rsidR="00DC581B">
        <w:t>xhibit</w:t>
      </w:r>
      <w:r w:rsidRPr="00EA733A">
        <w:t xml:space="preserve"> </w:t>
      </w:r>
      <w:r w:rsidR="002D5AA7" w:rsidRPr="00EA733A">
        <w:t>1</w:t>
      </w:r>
      <w:r w:rsidR="002D5AA7">
        <w:t xml:space="preserve">: </w:t>
      </w:r>
      <w:r w:rsidRPr="009A0239">
        <w:rPr>
          <w:u w:val="single"/>
        </w:rPr>
        <w:t xml:space="preserve">IFRB </w:t>
      </w:r>
      <w:r w:rsidR="00DC581B" w:rsidRPr="009A0239">
        <w:rPr>
          <w:u w:val="single"/>
        </w:rPr>
        <w:t>W</w:t>
      </w:r>
      <w:r w:rsidR="002D5AA7" w:rsidRPr="009A0239">
        <w:rPr>
          <w:u w:val="single"/>
        </w:rPr>
        <w:t>ork</w:t>
      </w:r>
      <w:r w:rsidR="00985263" w:rsidRPr="009A0239">
        <w:rPr>
          <w:u w:val="single"/>
        </w:rPr>
        <w:t>s</w:t>
      </w:r>
      <w:r w:rsidR="002D5AA7" w:rsidRPr="009A0239">
        <w:rPr>
          <w:u w:val="single"/>
        </w:rPr>
        <w:t>heet</w:t>
      </w:r>
      <w:r w:rsidR="009A0239" w:rsidRPr="009A0239">
        <w:rPr>
          <w:u w:val="single"/>
        </w:rPr>
        <w:t xml:space="preserve"> </w:t>
      </w:r>
      <w:r w:rsidR="00B479C1">
        <w:t>(</w:t>
      </w:r>
      <w:ins w:id="84" w:author="Author">
        <w:r w:rsidR="00AD5AE2">
          <w:t>non-public</w:t>
        </w:r>
      </w:ins>
      <w:r w:rsidR="00FC0C7D">
        <w:rPr>
          <w:rFonts w:eastAsiaTheme="majorEastAsia" w:cstheme="majorBidi"/>
        </w:rPr>
        <w:t xml:space="preserve"> </w:t>
      </w:r>
      <w:hyperlink r:id="rId9" w:history="1">
        <w:r w:rsidR="00B479C1" w:rsidRPr="00B479C1">
          <w:rPr>
            <w:rStyle w:val="Hyperlink"/>
          </w:rPr>
          <w:t>ML23346A254</w:t>
        </w:r>
      </w:hyperlink>
      <w:r w:rsidR="00B479C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right w:w="58" w:type="dxa"/>
        </w:tblCellMar>
        <w:tblLook w:val="04A0" w:firstRow="1" w:lastRow="0" w:firstColumn="1" w:lastColumn="0" w:noHBand="0" w:noVBand="1"/>
      </w:tblPr>
      <w:tblGrid>
        <w:gridCol w:w="580"/>
        <w:gridCol w:w="1665"/>
        <w:gridCol w:w="1305"/>
        <w:gridCol w:w="1105"/>
        <w:gridCol w:w="2540"/>
        <w:gridCol w:w="2155"/>
      </w:tblGrid>
      <w:tr w:rsidR="00A23BCB" w:rsidRPr="00EA733A" w14:paraId="2DFE5B7F" w14:textId="77777777" w:rsidTr="00856668">
        <w:trPr>
          <w:trHeight w:val="440"/>
        </w:trPr>
        <w:tc>
          <w:tcPr>
            <w:tcW w:w="9350" w:type="dxa"/>
            <w:gridSpan w:val="6"/>
            <w:shd w:val="clear" w:color="auto" w:fill="BFBFBF"/>
            <w:vAlign w:val="center"/>
          </w:tcPr>
          <w:p w14:paraId="18724725" w14:textId="77777777" w:rsidR="00A23BCB" w:rsidRPr="00EA733A" w:rsidRDefault="00A23BCB" w:rsidP="00EA733A">
            <w:r w:rsidRPr="00EA733A">
              <w:t>INSPECTION FINDING REVIEW BOARD WORKSHEET</w:t>
            </w:r>
          </w:p>
          <w:p w14:paraId="7320021F" w14:textId="77777777" w:rsidR="00A23BCB" w:rsidRPr="00EA733A" w:rsidRDefault="00A23BCB" w:rsidP="00EA733A">
            <w:r w:rsidRPr="00EA733A">
              <w:t>If issue will go to SERP, attach to the SERP Worksheet and route together.</w:t>
            </w:r>
          </w:p>
        </w:tc>
      </w:tr>
      <w:tr w:rsidR="00A23BCB" w:rsidRPr="00EA733A" w14:paraId="678F49F5" w14:textId="77777777" w:rsidTr="00856668">
        <w:trPr>
          <w:trHeight w:val="144"/>
        </w:trPr>
        <w:tc>
          <w:tcPr>
            <w:tcW w:w="9350" w:type="dxa"/>
            <w:gridSpan w:val="6"/>
            <w:shd w:val="clear" w:color="auto" w:fill="D9D9D9"/>
          </w:tcPr>
          <w:p w14:paraId="1208D0E9" w14:textId="522F3241" w:rsidR="00A23BCB" w:rsidRPr="00EA733A" w:rsidRDefault="00A23BCB" w:rsidP="00EA733A">
            <w:r w:rsidRPr="00EA733A">
              <w:t xml:space="preserve">Section 1 </w:t>
            </w:r>
            <w:r w:rsidR="008D281C">
              <w:t>–</w:t>
            </w:r>
            <w:r w:rsidRPr="00EA733A">
              <w:t xml:space="preserve"> ISSUE SUMMARY</w:t>
            </w:r>
          </w:p>
          <w:p w14:paraId="77432FD7" w14:textId="77777777" w:rsidR="00A23BCB" w:rsidRPr="00EA733A" w:rsidRDefault="00A23BCB" w:rsidP="00EA733A">
            <w:r w:rsidRPr="00EA733A">
              <w:t>Lead branch to complete prior to IFRB</w:t>
            </w:r>
          </w:p>
        </w:tc>
      </w:tr>
      <w:tr w:rsidR="00A23BCB" w:rsidRPr="00EA733A" w14:paraId="47D53262" w14:textId="77777777" w:rsidTr="00856668">
        <w:trPr>
          <w:trHeight w:val="144"/>
        </w:trPr>
        <w:tc>
          <w:tcPr>
            <w:tcW w:w="4655" w:type="dxa"/>
            <w:gridSpan w:val="4"/>
          </w:tcPr>
          <w:p w14:paraId="7F1529C5" w14:textId="77777777" w:rsidR="00A23BCB" w:rsidRPr="00EA733A" w:rsidRDefault="00A23BCB" w:rsidP="00EA733A">
            <w:r w:rsidRPr="00EA733A">
              <w:t xml:space="preserve">Facility: </w:t>
            </w:r>
            <w:sdt>
              <w:sdtPr>
                <w:id w:val="1353223320"/>
                <w:placeholder>
                  <w:docPart w:val="330288B3C4824B99920059212CADBA57"/>
                </w:placeholder>
                <w:showingPlcHdr/>
              </w:sdtPr>
              <w:sdtContent>
                <w:r w:rsidRPr="00EA733A">
                  <w:t>Click here to enter text.</w:t>
                </w:r>
              </w:sdtContent>
            </w:sdt>
          </w:p>
        </w:tc>
        <w:tc>
          <w:tcPr>
            <w:tcW w:w="4695" w:type="dxa"/>
            <w:gridSpan w:val="2"/>
          </w:tcPr>
          <w:p w14:paraId="69F06EBD" w14:textId="77777777" w:rsidR="00A23BCB" w:rsidRPr="00EA733A" w:rsidRDefault="00A23BCB" w:rsidP="00EA733A">
            <w:r w:rsidRPr="00EA733A">
              <w:t xml:space="preserve">Licensee: </w:t>
            </w:r>
            <w:sdt>
              <w:sdtPr>
                <w:id w:val="922376517"/>
                <w:placeholder>
                  <w:docPart w:val="658366BA4C494E04A2C37E66B3F798CA"/>
                </w:placeholder>
                <w:showingPlcHdr/>
              </w:sdtPr>
              <w:sdtContent>
                <w:r w:rsidRPr="00EA733A">
                  <w:t>Click here to enter text.</w:t>
                </w:r>
              </w:sdtContent>
            </w:sdt>
          </w:p>
        </w:tc>
      </w:tr>
      <w:tr w:rsidR="00A23BCB" w:rsidRPr="00EA733A" w14:paraId="6AFD5316" w14:textId="77777777" w:rsidTr="00856668">
        <w:trPr>
          <w:trHeight w:val="144"/>
        </w:trPr>
        <w:tc>
          <w:tcPr>
            <w:tcW w:w="4655" w:type="dxa"/>
            <w:gridSpan w:val="4"/>
          </w:tcPr>
          <w:p w14:paraId="58FABEC1" w14:textId="77777777" w:rsidR="00A23BCB" w:rsidRPr="00EA733A" w:rsidRDefault="00A23BCB" w:rsidP="00EA733A">
            <w:r w:rsidRPr="00EA733A">
              <w:t xml:space="preserve">IFRB Chair: </w:t>
            </w:r>
            <w:sdt>
              <w:sdtPr>
                <w:id w:val="489227694"/>
                <w:placeholder>
                  <w:docPart w:val="0B731CDD9151492F9F996A7225558BBE"/>
                </w:placeholder>
                <w:showingPlcHdr/>
              </w:sdtPr>
              <w:sdtContent>
                <w:r w:rsidRPr="00EA733A">
                  <w:t>Click here to enter text.</w:t>
                </w:r>
              </w:sdtContent>
            </w:sdt>
          </w:p>
        </w:tc>
        <w:tc>
          <w:tcPr>
            <w:tcW w:w="4695" w:type="dxa"/>
            <w:gridSpan w:val="2"/>
          </w:tcPr>
          <w:p w14:paraId="2674D432" w14:textId="77777777" w:rsidR="00A23BCB" w:rsidRPr="00EA733A" w:rsidRDefault="00A23BCB" w:rsidP="00EA733A">
            <w:r w:rsidRPr="00EA733A">
              <w:t xml:space="preserve">Lead Branch: </w:t>
            </w:r>
            <w:sdt>
              <w:sdtPr>
                <w:id w:val="113409604"/>
                <w:placeholder>
                  <w:docPart w:val="D0D82C63536149A8B9A3BC66F6385032"/>
                </w:placeholder>
                <w:showingPlcHdr/>
              </w:sdtPr>
              <w:sdtContent>
                <w:r w:rsidRPr="00EA733A">
                  <w:t>Click here to enter text.</w:t>
                </w:r>
              </w:sdtContent>
            </w:sdt>
          </w:p>
        </w:tc>
      </w:tr>
      <w:tr w:rsidR="00A23BCB" w:rsidRPr="00EA733A" w14:paraId="5B531F7E" w14:textId="77777777" w:rsidTr="00856668">
        <w:trPr>
          <w:trHeight w:val="144"/>
        </w:trPr>
        <w:tc>
          <w:tcPr>
            <w:tcW w:w="9350" w:type="dxa"/>
            <w:gridSpan w:val="6"/>
          </w:tcPr>
          <w:p w14:paraId="1369536E" w14:textId="16DC1A4F" w:rsidR="00A23BCB" w:rsidRPr="00EA733A" w:rsidRDefault="00A23BCB" w:rsidP="00EA733A">
            <w:r w:rsidRPr="00EA733A">
              <w:t>Issue Summary:</w:t>
            </w:r>
          </w:p>
          <w:sdt>
            <w:sdtPr>
              <w:id w:val="234983894"/>
              <w:placeholder>
                <w:docPart w:val="A5A5CF69C49D44A5BDA683A2CD2E8405"/>
              </w:placeholder>
              <w:showingPlcHdr/>
            </w:sdtPr>
            <w:sdtContent>
              <w:p w14:paraId="4AB24DBF" w14:textId="77777777" w:rsidR="00A23BCB" w:rsidRPr="00EA733A" w:rsidRDefault="00A23BCB" w:rsidP="00EA733A">
                <w:r w:rsidRPr="00EA733A">
                  <w:t>Provide a short summary of the degraded condition or issue of concern and how it was identified. Describe how the performance deficiency is the proximate cause of the degraded plant condition.</w:t>
                </w:r>
              </w:p>
            </w:sdtContent>
          </w:sdt>
          <w:p w14:paraId="355D675D" w14:textId="77777777" w:rsidR="00A23BCB" w:rsidRPr="00EA733A" w:rsidRDefault="00A23BCB" w:rsidP="00EA733A"/>
        </w:tc>
      </w:tr>
      <w:tr w:rsidR="0007391B" w:rsidRPr="00EA733A" w14:paraId="28237984" w14:textId="77777777" w:rsidTr="00856668">
        <w:trPr>
          <w:trHeight w:val="144"/>
        </w:trPr>
        <w:tc>
          <w:tcPr>
            <w:tcW w:w="2245" w:type="dxa"/>
            <w:gridSpan w:val="2"/>
          </w:tcPr>
          <w:p w14:paraId="1EEC1445" w14:textId="77777777" w:rsidR="00A23BCB" w:rsidRPr="00EA733A" w:rsidRDefault="00A23BCB" w:rsidP="0007391B">
            <w:pPr>
              <w:jc w:val="center"/>
            </w:pPr>
            <w:r w:rsidRPr="00EA733A">
              <w:t>Issue Start Date</w:t>
            </w:r>
          </w:p>
        </w:tc>
        <w:tc>
          <w:tcPr>
            <w:tcW w:w="2410" w:type="dxa"/>
            <w:gridSpan w:val="2"/>
          </w:tcPr>
          <w:p w14:paraId="61D25955" w14:textId="77777777" w:rsidR="00A23BCB" w:rsidRPr="00EA733A" w:rsidRDefault="00A23BCB" w:rsidP="0007391B">
            <w:pPr>
              <w:jc w:val="center"/>
            </w:pPr>
            <w:r w:rsidRPr="00EA733A">
              <w:t>120 Days</w:t>
            </w:r>
          </w:p>
        </w:tc>
        <w:tc>
          <w:tcPr>
            <w:tcW w:w="2540" w:type="dxa"/>
          </w:tcPr>
          <w:p w14:paraId="5DB9E98B" w14:textId="77777777" w:rsidR="00A23BCB" w:rsidRPr="00EA733A" w:rsidRDefault="00A23BCB" w:rsidP="0007391B">
            <w:pPr>
              <w:jc w:val="center"/>
            </w:pPr>
            <w:r w:rsidRPr="00EA733A">
              <w:t>165 Days</w:t>
            </w:r>
          </w:p>
        </w:tc>
        <w:tc>
          <w:tcPr>
            <w:tcW w:w="2155" w:type="dxa"/>
          </w:tcPr>
          <w:p w14:paraId="40416744" w14:textId="77777777" w:rsidR="00A23BCB" w:rsidRPr="00EA733A" w:rsidRDefault="00A23BCB" w:rsidP="0007391B">
            <w:pPr>
              <w:jc w:val="center"/>
            </w:pPr>
            <w:r w:rsidRPr="00EA733A">
              <w:t>255 Days</w:t>
            </w:r>
          </w:p>
        </w:tc>
      </w:tr>
      <w:tr w:rsidR="00CD2389" w:rsidRPr="00EA733A" w14:paraId="498D9EE3" w14:textId="77777777" w:rsidTr="00856668">
        <w:trPr>
          <w:trHeight w:val="144"/>
        </w:trPr>
        <w:tc>
          <w:tcPr>
            <w:tcW w:w="2245" w:type="dxa"/>
            <w:gridSpan w:val="2"/>
          </w:tcPr>
          <w:p w14:paraId="4FB96C4D" w14:textId="76C1B0E4" w:rsidR="00F106EF" w:rsidRPr="00EA733A" w:rsidRDefault="00597B22" w:rsidP="0007391B">
            <w:pPr>
              <w:jc w:val="center"/>
            </w:pPr>
            <w:ins w:id="85" w:author="Author">
              <w:r>
                <w:t xml:space="preserve">See IMC 0307 Appendix A, </w:t>
              </w:r>
              <w:r w:rsidR="00AA7279">
                <w:t>s</w:t>
              </w:r>
              <w:r>
                <w:t>ection 03.03 for guidance</w:t>
              </w:r>
            </w:ins>
          </w:p>
        </w:tc>
        <w:tc>
          <w:tcPr>
            <w:tcW w:w="2410" w:type="dxa"/>
            <w:gridSpan w:val="2"/>
          </w:tcPr>
          <w:p w14:paraId="177CB1FC" w14:textId="0CA95F99" w:rsidR="00F106EF" w:rsidRPr="00EA733A" w:rsidRDefault="00211BA3" w:rsidP="0007391B">
            <w:pPr>
              <w:jc w:val="center"/>
            </w:pPr>
            <w:ins w:id="86" w:author="Author">
              <w:r>
                <w:t>Interim goal for</w:t>
              </w:r>
              <w:r w:rsidR="0078391F">
                <w:t xml:space="preserve"> exiting with</w:t>
              </w:r>
              <w:r w:rsidR="004F2B4D">
                <w:t xml:space="preserve"> </w:t>
              </w:r>
              <w:r w:rsidR="008427A4">
                <w:t>performance deficiency</w:t>
              </w:r>
            </w:ins>
          </w:p>
        </w:tc>
        <w:tc>
          <w:tcPr>
            <w:tcW w:w="2540" w:type="dxa"/>
          </w:tcPr>
          <w:p w14:paraId="25C4D0D6" w14:textId="467731F3" w:rsidR="00F106EF" w:rsidRPr="00EA733A" w:rsidRDefault="008427A4" w:rsidP="0007391B">
            <w:pPr>
              <w:jc w:val="center"/>
            </w:pPr>
            <w:ins w:id="87" w:author="Author">
              <w:r>
                <w:t xml:space="preserve">Interim goal for issuing </w:t>
              </w:r>
              <w:r w:rsidR="0007391B">
                <w:t>preliminary significance letter</w:t>
              </w:r>
              <w:r w:rsidR="00CD2389">
                <w:t>/report</w:t>
              </w:r>
            </w:ins>
          </w:p>
        </w:tc>
        <w:tc>
          <w:tcPr>
            <w:tcW w:w="2155" w:type="dxa"/>
          </w:tcPr>
          <w:p w14:paraId="0A8C75BE" w14:textId="3D81B1ED" w:rsidR="00F106EF" w:rsidRPr="00EA733A" w:rsidRDefault="0007391B" w:rsidP="0007391B">
            <w:pPr>
              <w:jc w:val="center"/>
            </w:pPr>
            <w:ins w:id="88" w:author="Author">
              <w:r>
                <w:t>Metric for issuing escalated SDP enforcement action</w:t>
              </w:r>
            </w:ins>
          </w:p>
        </w:tc>
      </w:tr>
      <w:tr w:rsidR="0007391B" w:rsidRPr="00EA733A" w14:paraId="19B48883" w14:textId="77777777" w:rsidTr="00856668">
        <w:trPr>
          <w:trHeight w:val="144"/>
        </w:trPr>
        <w:tc>
          <w:tcPr>
            <w:tcW w:w="2245" w:type="dxa"/>
            <w:gridSpan w:val="2"/>
          </w:tcPr>
          <w:p w14:paraId="73F98050" w14:textId="77777777" w:rsidR="00A23BCB" w:rsidRPr="00EA733A" w:rsidRDefault="00000000" w:rsidP="00EA733A">
            <w:sdt>
              <w:sdtPr>
                <w:id w:val="-385419482"/>
                <w:placeholder>
                  <w:docPart w:val="7342F1F5676346199801144980CA63C1"/>
                </w:placeholder>
                <w:date>
                  <w:dateFormat w:val="MM/dd/yyyy"/>
                  <w:lid w:val="en-US"/>
                  <w:storeMappedDataAs w:val="dateTime"/>
                  <w:calendar w:val="gregorian"/>
                </w:date>
              </w:sdtPr>
              <w:sdtContent>
                <w:r w:rsidR="00A23BCB" w:rsidRPr="00EA733A">
                  <w:t>Click to add date</w:t>
                </w:r>
              </w:sdtContent>
            </w:sdt>
          </w:p>
        </w:tc>
        <w:tc>
          <w:tcPr>
            <w:tcW w:w="2410" w:type="dxa"/>
            <w:gridSpan w:val="2"/>
          </w:tcPr>
          <w:p w14:paraId="45BC6237" w14:textId="77777777" w:rsidR="00A23BCB" w:rsidRPr="00EA733A" w:rsidRDefault="00000000" w:rsidP="00EA733A">
            <w:sdt>
              <w:sdtPr>
                <w:id w:val="2128038703"/>
                <w:placeholder>
                  <w:docPart w:val="ADE3311B2F7942B7AD775536587A525B"/>
                </w:placeholder>
                <w:date>
                  <w:dateFormat w:val="MM/dd/yyyy"/>
                  <w:lid w:val="en-US"/>
                  <w:storeMappedDataAs w:val="dateTime"/>
                  <w:calendar w:val="gregorian"/>
                </w:date>
              </w:sdtPr>
              <w:sdtContent>
                <w:r w:rsidR="00A23BCB" w:rsidRPr="00EA733A">
                  <w:t>Click to add date</w:t>
                </w:r>
              </w:sdtContent>
            </w:sdt>
          </w:p>
        </w:tc>
        <w:tc>
          <w:tcPr>
            <w:tcW w:w="2540" w:type="dxa"/>
          </w:tcPr>
          <w:p w14:paraId="6710BA36" w14:textId="77777777" w:rsidR="00A23BCB" w:rsidRPr="00EA733A" w:rsidRDefault="00000000" w:rsidP="00EA733A">
            <w:sdt>
              <w:sdtPr>
                <w:id w:val="-585077495"/>
                <w:placeholder>
                  <w:docPart w:val="C48E9A64C4D84335BE71767F8DB18CA4"/>
                </w:placeholder>
                <w:date>
                  <w:dateFormat w:val="MM/dd/yyyy"/>
                  <w:lid w:val="en-US"/>
                  <w:storeMappedDataAs w:val="dateTime"/>
                  <w:calendar w:val="gregorian"/>
                </w:date>
              </w:sdtPr>
              <w:sdtContent>
                <w:r w:rsidR="00A23BCB" w:rsidRPr="00EA733A">
                  <w:t>Click to add date</w:t>
                </w:r>
              </w:sdtContent>
            </w:sdt>
          </w:p>
        </w:tc>
        <w:tc>
          <w:tcPr>
            <w:tcW w:w="2155" w:type="dxa"/>
          </w:tcPr>
          <w:p w14:paraId="07C4887B" w14:textId="77777777" w:rsidR="00A23BCB" w:rsidRPr="00EA733A" w:rsidRDefault="00000000" w:rsidP="00EA733A">
            <w:sdt>
              <w:sdtPr>
                <w:id w:val="1499380097"/>
                <w:placeholder>
                  <w:docPart w:val="28F28A5033DD4D0BAE83CF41FBA8EF17"/>
                </w:placeholder>
                <w:date>
                  <w:dateFormat w:val="MM/dd/yyyy"/>
                  <w:lid w:val="en-US"/>
                  <w:storeMappedDataAs w:val="dateTime"/>
                  <w:calendar w:val="gregorian"/>
                </w:date>
              </w:sdtPr>
              <w:sdtContent>
                <w:r w:rsidR="00A23BCB" w:rsidRPr="00EA733A">
                  <w:t>Click to add date</w:t>
                </w:r>
              </w:sdtContent>
            </w:sdt>
          </w:p>
        </w:tc>
      </w:tr>
      <w:tr w:rsidR="00A23BCB" w:rsidRPr="00EA733A" w14:paraId="65E011F0" w14:textId="77777777" w:rsidTr="00856668">
        <w:trPr>
          <w:trHeight w:val="144"/>
        </w:trPr>
        <w:tc>
          <w:tcPr>
            <w:tcW w:w="9350" w:type="dxa"/>
            <w:gridSpan w:val="6"/>
          </w:tcPr>
          <w:p w14:paraId="6C7F0F9C" w14:textId="01BAF74B" w:rsidR="00175FCA" w:rsidRDefault="00BC414F" w:rsidP="00175FCA">
            <w:ins w:id="89" w:author="Author">
              <w:r>
                <w:t>Is the assessment expected to exceed an</w:t>
              </w:r>
              <w:r w:rsidR="00305543">
                <w:t>y</w:t>
              </w:r>
              <w:r>
                <w:t xml:space="preserve"> timeliness metrics</w:t>
              </w:r>
            </w:ins>
            <w:r w:rsidR="00A23BCB" w:rsidRPr="00EA733A">
              <w:t xml:space="preserve">? </w:t>
            </w:r>
            <w:sdt>
              <w:sdtPr>
                <w:id w:val="1820853857"/>
                <w14:checkbox>
                  <w14:checked w14:val="0"/>
                  <w14:checkedState w14:val="2612" w14:font="MS Gothic"/>
                  <w14:uncheckedState w14:val="2610" w14:font="MS Gothic"/>
                </w14:checkbox>
              </w:sdtPr>
              <w:sdtContent>
                <w:r w:rsidR="00A23BCB" w:rsidRPr="00EA733A">
                  <w:rPr>
                    <w:rFonts w:ascii="Segoe UI Symbol" w:hAnsi="Segoe UI Symbol" w:cs="Segoe UI Symbol"/>
                  </w:rPr>
                  <w:t>☐</w:t>
                </w:r>
              </w:sdtContent>
            </w:sdt>
            <w:r w:rsidR="00A23BCB" w:rsidRPr="00EA733A">
              <w:t xml:space="preserve"> Yes </w:t>
            </w:r>
            <w:sdt>
              <w:sdtPr>
                <w:id w:val="58988684"/>
                <w14:checkbox>
                  <w14:checked w14:val="0"/>
                  <w14:checkedState w14:val="2612" w14:font="MS Gothic"/>
                  <w14:uncheckedState w14:val="2610" w14:font="MS Gothic"/>
                </w14:checkbox>
              </w:sdtPr>
              <w:sdtContent>
                <w:r w:rsidR="00673865">
                  <w:rPr>
                    <w:rFonts w:ascii="MS Gothic" w:eastAsia="MS Gothic" w:hAnsi="MS Gothic" w:hint="eastAsia"/>
                  </w:rPr>
                  <w:t>☐</w:t>
                </w:r>
              </w:sdtContent>
            </w:sdt>
            <w:r w:rsidR="00A23BCB" w:rsidRPr="00EA733A">
              <w:t xml:space="preserve"> No</w:t>
            </w:r>
          </w:p>
          <w:p w14:paraId="7F4147D4" w14:textId="77777777" w:rsidR="00F259B8" w:rsidRDefault="00F259B8" w:rsidP="00175FCA"/>
          <w:p w14:paraId="7C1599A9" w14:textId="77777777" w:rsidR="000F3814" w:rsidRDefault="00000000" w:rsidP="00897BCB">
            <w:pPr>
              <w:tabs>
                <w:tab w:val="right" w:pos="9134"/>
              </w:tabs>
              <w:rPr>
                <w:i/>
                <w:iCs/>
              </w:rPr>
            </w:pPr>
            <w:sdt>
              <w:sdtPr>
                <w:id w:val="625287995"/>
                <w:placeholder>
                  <w:docPart w:val="1D8A95038DFD4776959AA311BE45CB07"/>
                </w:placeholder>
              </w:sdtPr>
              <w:sdtEndPr>
                <w:rPr>
                  <w:i/>
                  <w:iCs/>
                </w:rPr>
              </w:sdtEndPr>
              <w:sdtContent>
                <w:r w:rsidR="00165642" w:rsidRPr="00863AEE">
                  <w:rPr>
                    <w:i/>
                    <w:iCs/>
                  </w:rPr>
                  <w:t xml:space="preserve">If </w:t>
                </w:r>
                <w:r w:rsidR="009577C4" w:rsidRPr="00863AEE">
                  <w:rPr>
                    <w:i/>
                    <w:iCs/>
                  </w:rPr>
                  <w:t>Yes</w:t>
                </w:r>
                <w:r w:rsidR="00165642" w:rsidRPr="00863AEE">
                  <w:rPr>
                    <w:i/>
                    <w:iCs/>
                  </w:rPr>
                  <w:t>, please explain</w:t>
                </w:r>
                <w:r w:rsidR="009577C4" w:rsidRPr="00863AEE">
                  <w:rPr>
                    <w:i/>
                    <w:iCs/>
                  </w:rPr>
                  <w:t xml:space="preserve"> </w:t>
                </w:r>
                <w:ins w:id="90" w:author="Author">
                  <w:r w:rsidR="000A6F4F" w:rsidRPr="00863AEE">
                    <w:rPr>
                      <w:i/>
                      <w:iCs/>
                    </w:rPr>
                    <w:t xml:space="preserve">the cause and any </w:t>
                  </w:r>
                  <w:r w:rsidR="006224D9" w:rsidRPr="00863AEE">
                    <w:rPr>
                      <w:i/>
                      <w:iCs/>
                    </w:rPr>
                    <w:t>actions that might imp</w:t>
                  </w:r>
                  <w:r w:rsidR="00863AEE" w:rsidRPr="00863AEE">
                    <w:rPr>
                      <w:i/>
                      <w:iCs/>
                    </w:rPr>
                    <w:t>rove the timeline</w:t>
                  </w:r>
                </w:ins>
                <w:r w:rsidR="00165642" w:rsidRPr="00863AEE">
                  <w:rPr>
                    <w:i/>
                    <w:iCs/>
                  </w:rPr>
                  <w:t>:</w:t>
                </w:r>
              </w:sdtContent>
            </w:sdt>
            <w:r w:rsidR="00897BCB">
              <w:rPr>
                <w:i/>
                <w:iCs/>
              </w:rPr>
              <w:tab/>
            </w:r>
          </w:p>
          <w:p w14:paraId="6A51D861" w14:textId="77777777" w:rsidR="00F259B8" w:rsidRDefault="00F259B8" w:rsidP="00897BCB">
            <w:pPr>
              <w:tabs>
                <w:tab w:val="right" w:pos="9134"/>
              </w:tabs>
            </w:pPr>
          </w:p>
          <w:p w14:paraId="554238A9" w14:textId="6380D6DA" w:rsidR="00F259B8" w:rsidRDefault="00000000" w:rsidP="00F259B8">
            <w:pPr>
              <w:tabs>
                <w:tab w:val="right" w:pos="9134"/>
              </w:tabs>
            </w:pPr>
            <w:sdt>
              <w:sdtPr>
                <w:id w:val="473101097"/>
                <w:placeholder>
                  <w:docPart w:val="D869436084A14C95B28F57DB4751BB29"/>
                </w:placeholder>
              </w:sdtPr>
              <w:sdtContent>
                <w:ins w:id="91" w:author="Author">
                  <w:r w:rsidR="00F259B8">
                    <w:rPr>
                      <w:i/>
                      <w:iCs/>
                    </w:rPr>
                    <w:t>If No, please identify any potential issue</w:t>
                  </w:r>
                  <w:r w:rsidR="00172D5A">
                    <w:rPr>
                      <w:i/>
                      <w:iCs/>
                    </w:rPr>
                    <w:t>s</w:t>
                  </w:r>
                  <w:r w:rsidR="00F259B8">
                    <w:rPr>
                      <w:i/>
                      <w:iCs/>
                    </w:rPr>
                    <w:t xml:space="preserve"> that may challenge the metric:</w:t>
                  </w:r>
                </w:ins>
              </w:sdtContent>
            </w:sdt>
            <w:r w:rsidR="00F259B8">
              <w:tab/>
            </w:r>
          </w:p>
          <w:p w14:paraId="361F3279" w14:textId="564005F4" w:rsidR="00F259B8" w:rsidRPr="00F259B8" w:rsidRDefault="00F259B8" w:rsidP="00F259B8">
            <w:pPr>
              <w:tabs>
                <w:tab w:val="right" w:pos="9134"/>
              </w:tabs>
              <w:rPr>
                <w:i/>
                <w:iCs/>
              </w:rPr>
            </w:pPr>
          </w:p>
        </w:tc>
      </w:tr>
      <w:tr w:rsidR="00A23BCB" w:rsidRPr="00EA733A" w14:paraId="570A3905" w14:textId="77777777" w:rsidTr="00856668">
        <w:trPr>
          <w:trHeight w:val="144"/>
        </w:trPr>
        <w:tc>
          <w:tcPr>
            <w:tcW w:w="9350" w:type="dxa"/>
            <w:gridSpan w:val="6"/>
          </w:tcPr>
          <w:p w14:paraId="601D170D" w14:textId="77777777" w:rsidR="0030456E" w:rsidRPr="00EA733A" w:rsidRDefault="0030456E" w:rsidP="00EA733A"/>
        </w:tc>
      </w:tr>
      <w:tr w:rsidR="0030456E" w:rsidRPr="00EA733A" w14:paraId="06D20F55" w14:textId="77777777" w:rsidTr="00856668">
        <w:tblPrEx>
          <w:tblLook w:val="0000" w:firstRow="0" w:lastRow="0" w:firstColumn="0" w:lastColumn="0" w:noHBand="0" w:noVBand="0"/>
        </w:tblPrEx>
        <w:trPr>
          <w:trHeight w:val="260"/>
        </w:trPr>
        <w:tc>
          <w:tcPr>
            <w:tcW w:w="9350" w:type="dxa"/>
            <w:gridSpan w:val="6"/>
            <w:shd w:val="clear" w:color="auto" w:fill="D9D9D9" w:themeFill="background1" w:themeFillShade="D9"/>
          </w:tcPr>
          <w:p w14:paraId="7C24A4BF" w14:textId="68125D13" w:rsidR="0030456E" w:rsidRPr="00EA733A" w:rsidRDefault="0030456E" w:rsidP="00EA733A">
            <w:r w:rsidRPr="00EA733A">
              <w:t xml:space="preserve">Section 2 </w:t>
            </w:r>
            <w:r w:rsidR="008D281C">
              <w:t>–</w:t>
            </w:r>
            <w:r w:rsidRPr="00EA733A">
              <w:t xml:space="preserve"> ISSUE INFORMATION</w:t>
            </w:r>
            <w:ins w:id="92" w:author="Author">
              <w:r w:rsidR="00A23481">
                <w:t xml:space="preserve"> (</w:t>
              </w:r>
              <w:r w:rsidR="00675C6A">
                <w:t>All subsections may not be applicable to every issue)</w:t>
              </w:r>
            </w:ins>
          </w:p>
          <w:p w14:paraId="24D12701" w14:textId="52C47BF8" w:rsidR="0030456E" w:rsidRPr="00EA733A" w:rsidRDefault="0030456E" w:rsidP="00EA733A">
            <w:r w:rsidRPr="00EA733A">
              <w:t xml:space="preserve">Lead Branch to complete prior to IFRB with support from </w:t>
            </w:r>
            <w:r w:rsidR="00F43F8B">
              <w:t xml:space="preserve">the </w:t>
            </w:r>
            <w:r w:rsidRPr="00EA733A">
              <w:t>SRA</w:t>
            </w:r>
            <w:ins w:id="93" w:author="Author">
              <w:r w:rsidR="00924044">
                <w:t xml:space="preserve"> </w:t>
              </w:r>
              <w:r w:rsidR="00442DC3">
                <w:t>and</w:t>
              </w:r>
              <w:r w:rsidR="00A23481">
                <w:t xml:space="preserve"> other regional </w:t>
              </w:r>
              <w:r w:rsidR="007D78BC">
                <w:t>staff</w:t>
              </w:r>
              <w:r w:rsidR="00442DC3">
                <w:t xml:space="preserve"> as needed</w:t>
              </w:r>
            </w:ins>
          </w:p>
        </w:tc>
      </w:tr>
      <w:tr w:rsidR="0030456E" w:rsidRPr="00EA733A" w14:paraId="6B00282F" w14:textId="77777777" w:rsidTr="00856668">
        <w:tblPrEx>
          <w:tblLook w:val="0000" w:firstRow="0" w:lastRow="0" w:firstColumn="0" w:lastColumn="0" w:noHBand="0" w:noVBand="0"/>
        </w:tblPrEx>
        <w:trPr>
          <w:trHeight w:val="737"/>
        </w:trPr>
        <w:tc>
          <w:tcPr>
            <w:tcW w:w="9350" w:type="dxa"/>
            <w:gridSpan w:val="6"/>
          </w:tcPr>
          <w:p w14:paraId="43A2EBAC" w14:textId="77777777" w:rsidR="0030456E" w:rsidRPr="00EA733A" w:rsidRDefault="0030456E" w:rsidP="00EA733A">
            <w:r w:rsidRPr="00EA733A">
              <w:t xml:space="preserve">Proposed </w:t>
            </w:r>
            <w:hyperlink w:anchor="PerfDef" w:tooltip="Provide a concise statement of the [failure to meet a standard that was within the licensee’s ability to foresee and prevent - 0612 definition]. " w:history="1">
              <w:r w:rsidRPr="00EA733A">
                <w:t>Performance</w:t>
              </w:r>
            </w:hyperlink>
            <w:r w:rsidRPr="00EA733A">
              <w:t xml:space="preserve"> Deficiency:</w:t>
            </w:r>
          </w:p>
          <w:sdt>
            <w:sdtPr>
              <w:id w:val="-712493056"/>
              <w:placeholder>
                <w:docPart w:val="2D601882BE4541EFA0EBC1BD773F9AA0"/>
              </w:placeholder>
              <w:showingPlcHdr/>
            </w:sdtPr>
            <w:sdtContent>
              <w:p w14:paraId="65E31F35" w14:textId="34E74D19" w:rsidR="00C53917" w:rsidRDefault="00C53917" w:rsidP="00C53917">
                <w:r w:rsidRPr="00EA733A">
                  <w:t xml:space="preserve"> Provide a concise statement clearly stating deficient licensee performance and degraded plant condition based on proximate cause. Ref IMC 0612 Section 03.02</w:t>
                </w:r>
              </w:p>
            </w:sdtContent>
          </w:sdt>
          <w:p w14:paraId="5C37FD60" w14:textId="41BCB7B9" w:rsidR="00C53917" w:rsidRPr="00EA733A" w:rsidRDefault="00C53917" w:rsidP="00EA733A"/>
        </w:tc>
      </w:tr>
      <w:tr w:rsidR="0030456E" w:rsidRPr="00EA733A" w14:paraId="215326BD" w14:textId="77777777" w:rsidTr="00856668">
        <w:tblPrEx>
          <w:tblLook w:val="0000" w:firstRow="0" w:lastRow="0" w:firstColumn="0" w:lastColumn="0" w:noHBand="0" w:noVBand="0"/>
        </w:tblPrEx>
        <w:trPr>
          <w:trHeight w:val="836"/>
        </w:trPr>
        <w:tc>
          <w:tcPr>
            <w:tcW w:w="9350" w:type="dxa"/>
            <w:gridSpan w:val="6"/>
          </w:tcPr>
          <w:p w14:paraId="00128AE4" w14:textId="77777777" w:rsidR="0030456E" w:rsidRPr="00EA733A" w:rsidRDefault="0030456E" w:rsidP="00EA733A">
            <w:r w:rsidRPr="00EA733A">
              <w:t>Associated Violation (if known and applicable):</w:t>
            </w:r>
          </w:p>
          <w:sdt>
            <w:sdtPr>
              <w:id w:val="-1363661768"/>
              <w:placeholder>
                <w:docPart w:val="2E498C29F79D47A39105DCDF76E8A8B0"/>
              </w:placeholder>
              <w:showingPlcHdr/>
            </w:sdtPr>
            <w:sdtContent>
              <w:p w14:paraId="6266EB06" w14:textId="77777777" w:rsidR="0030456E" w:rsidRPr="00EA733A" w:rsidRDefault="0030456E" w:rsidP="00EA733A">
                <w:r w:rsidRPr="00EA733A">
                  <w:t>Click here to enter text.</w:t>
                </w:r>
              </w:p>
            </w:sdtContent>
          </w:sdt>
        </w:tc>
      </w:tr>
      <w:tr w:rsidR="0030456E" w:rsidRPr="00EA733A" w14:paraId="73EB4BAE" w14:textId="77777777" w:rsidTr="00856668">
        <w:tblPrEx>
          <w:tblLook w:val="0000" w:firstRow="0" w:lastRow="0" w:firstColumn="0" w:lastColumn="0" w:noHBand="0" w:noVBand="0"/>
        </w:tblPrEx>
        <w:trPr>
          <w:trHeight w:val="791"/>
        </w:trPr>
        <w:tc>
          <w:tcPr>
            <w:tcW w:w="9350" w:type="dxa"/>
            <w:gridSpan w:val="6"/>
          </w:tcPr>
          <w:p w14:paraId="0E01F4CF" w14:textId="77777777" w:rsidR="0030456E" w:rsidRPr="00EA733A" w:rsidRDefault="0030456E" w:rsidP="00EA733A">
            <w:r w:rsidRPr="00EA733A">
              <w:t>Affected Structures, Systems, Components (SSCs), Operator Actions, and Risk-Relevant Functions:</w:t>
            </w:r>
          </w:p>
          <w:sdt>
            <w:sdtPr>
              <w:id w:val="-1045060978"/>
              <w:placeholder>
                <w:docPart w:val="44B60F997A9A48D3A4059D2EAC17CE0A"/>
              </w:placeholder>
              <w:showingPlcHdr/>
            </w:sdtPr>
            <w:sdtContent>
              <w:p w14:paraId="7C195BFF" w14:textId="77777777" w:rsidR="0030456E" w:rsidRPr="00EA733A" w:rsidRDefault="0030456E" w:rsidP="00EA733A">
                <w:r w:rsidRPr="00EA733A">
                  <w:t>Click here to enter text.</w:t>
                </w:r>
              </w:p>
            </w:sdtContent>
          </w:sdt>
        </w:tc>
      </w:tr>
      <w:tr w:rsidR="00F31275" w:rsidRPr="00EA733A" w14:paraId="6108120E" w14:textId="77777777" w:rsidTr="00856668">
        <w:tblPrEx>
          <w:tblLook w:val="0000" w:firstRow="0" w:lastRow="0" w:firstColumn="0" w:lastColumn="0" w:noHBand="0" w:noVBand="0"/>
        </w:tblPrEx>
        <w:trPr>
          <w:trHeight w:val="791"/>
        </w:trPr>
        <w:tc>
          <w:tcPr>
            <w:tcW w:w="9350" w:type="dxa"/>
            <w:gridSpan w:val="6"/>
          </w:tcPr>
          <w:p w14:paraId="2A6786B9" w14:textId="77777777" w:rsidR="00F31275" w:rsidRPr="00EA733A" w:rsidRDefault="00F31275" w:rsidP="00EA733A">
            <w:r w:rsidRPr="00EA733A">
              <w:t>Conditions when the performance deficiency would manifest Itself (e.g., type of event, plant configuration):</w:t>
            </w:r>
          </w:p>
          <w:sdt>
            <w:sdtPr>
              <w:id w:val="-722832737"/>
              <w:placeholder>
                <w:docPart w:val="A6E8A3C661B343619CD08C42E2201B88"/>
              </w:placeholder>
              <w:showingPlcHdr/>
            </w:sdtPr>
            <w:sdtContent>
              <w:p w14:paraId="1A2D905D" w14:textId="60A833B5" w:rsidR="00F31275" w:rsidRPr="00EA733A" w:rsidRDefault="00F31275" w:rsidP="00EA733A">
                <w:r w:rsidRPr="00EA733A">
                  <w:t>Click here to enter text.</w:t>
                </w:r>
              </w:p>
            </w:sdtContent>
          </w:sdt>
        </w:tc>
      </w:tr>
      <w:tr w:rsidR="0030456E" w:rsidRPr="00EA733A" w14:paraId="7C144A60" w14:textId="77777777" w:rsidTr="00856668">
        <w:tblPrEx>
          <w:tblLook w:val="0000" w:firstRow="0" w:lastRow="0" w:firstColumn="0" w:lastColumn="0" w:noHBand="0" w:noVBand="0"/>
        </w:tblPrEx>
        <w:trPr>
          <w:trHeight w:val="809"/>
        </w:trPr>
        <w:tc>
          <w:tcPr>
            <w:tcW w:w="9350" w:type="dxa"/>
            <w:gridSpan w:val="6"/>
          </w:tcPr>
          <w:p w14:paraId="24C350C4" w14:textId="77777777" w:rsidR="0030456E" w:rsidRPr="00EA733A" w:rsidRDefault="0030456E" w:rsidP="00EA733A">
            <w:r w:rsidRPr="00EA733A">
              <w:t>Initial SDP Screening:</w:t>
            </w:r>
          </w:p>
          <w:sdt>
            <w:sdtPr>
              <w:id w:val="-2063404336"/>
              <w:placeholder>
                <w:docPart w:val="D9AF75EF7F124B5BA66E46CD8AEEFF31"/>
              </w:placeholder>
              <w:showingPlcHdr/>
            </w:sdtPr>
            <w:sdtContent>
              <w:p w14:paraId="73FE4119" w14:textId="77777777" w:rsidR="0030456E" w:rsidRPr="00EA733A" w:rsidRDefault="0030456E" w:rsidP="00EA733A">
                <w:r w:rsidRPr="00EA733A">
                  <w:t>Click here to enter text.</w:t>
                </w:r>
              </w:p>
            </w:sdtContent>
          </w:sdt>
        </w:tc>
      </w:tr>
      <w:tr w:rsidR="0030456E" w:rsidRPr="00EA733A" w14:paraId="129B1070" w14:textId="77777777" w:rsidTr="00856668">
        <w:tblPrEx>
          <w:tblLook w:val="0000" w:firstRow="0" w:lastRow="0" w:firstColumn="0" w:lastColumn="0" w:noHBand="0" w:noVBand="0"/>
        </w:tblPrEx>
        <w:trPr>
          <w:trHeight w:val="971"/>
        </w:trPr>
        <w:tc>
          <w:tcPr>
            <w:tcW w:w="9350" w:type="dxa"/>
            <w:gridSpan w:val="6"/>
          </w:tcPr>
          <w:p w14:paraId="31762D1A" w14:textId="77777777" w:rsidR="0030456E" w:rsidRPr="00EA733A" w:rsidRDefault="00000000" w:rsidP="00EA733A">
            <w:hyperlink w:anchor="Duration" w:tooltip="Enter the duration the condition existed or is assumed to have existed.  Include both the start time and end time for the exposure period, along with the basis for the selection of these dates/times.  Describe whether T or T/2 should be considered. " w:history="1">
              <w:r w:rsidR="0030456E" w:rsidRPr="00EA733A">
                <w:t>Exposure Time</w:t>
              </w:r>
            </w:hyperlink>
            <w:r w:rsidR="0030456E" w:rsidRPr="00EA733A">
              <w:t>:</w:t>
            </w:r>
          </w:p>
          <w:sdt>
            <w:sdtPr>
              <w:id w:val="-1845244250"/>
              <w:placeholder>
                <w:docPart w:val="9140B0F8BA014ACF92B17AC26E2D8955"/>
              </w:placeholder>
              <w:showingPlcHdr/>
            </w:sdtPr>
            <w:sdtContent>
              <w:p w14:paraId="1DAD0B66" w14:textId="77777777" w:rsidR="0030456E" w:rsidRPr="00EA733A" w:rsidRDefault="0030456E" w:rsidP="00EA733A">
                <w:r w:rsidRPr="00EA733A">
                  <w:t>Click here to enter text.</w:t>
                </w:r>
              </w:p>
            </w:sdtContent>
          </w:sdt>
        </w:tc>
      </w:tr>
      <w:tr w:rsidR="0030456E" w:rsidRPr="00EA733A" w14:paraId="10F9CDD5" w14:textId="77777777" w:rsidTr="00856668">
        <w:tblPrEx>
          <w:tblLook w:val="0000" w:firstRow="0" w:lastRow="0" w:firstColumn="0" w:lastColumn="0" w:noHBand="0" w:noVBand="0"/>
        </w:tblPrEx>
        <w:trPr>
          <w:trHeight w:val="1383"/>
        </w:trPr>
        <w:tc>
          <w:tcPr>
            <w:tcW w:w="9350" w:type="dxa"/>
            <w:gridSpan w:val="6"/>
          </w:tcPr>
          <w:p w14:paraId="61D25DFF" w14:textId="14EA03D2" w:rsidR="0030456E" w:rsidRPr="00EA733A" w:rsidRDefault="0030456E" w:rsidP="00EA733A">
            <w:r w:rsidRPr="00EA733A">
              <w:lastRenderedPageBreak/>
              <w:t xml:space="preserve">Are External Events Likely to be the Main Risk Contributor (i.e., earthquake, fire, external flooding, and tornados/high winds)? </w:t>
            </w:r>
            <w:sdt>
              <w:sdtPr>
                <w:id w:val="341439295"/>
                <w14:checkbox>
                  <w14:checked w14:val="0"/>
                  <w14:checkedState w14:val="2612" w14:font="MS Gothic"/>
                  <w14:uncheckedState w14:val="2610" w14:font="MS Gothic"/>
                </w14:checkbox>
              </w:sdtPr>
              <w:sdtContent>
                <w:r w:rsidRPr="00EA733A">
                  <w:rPr>
                    <w:rFonts w:ascii="Segoe UI Symbol" w:hAnsi="Segoe UI Symbol" w:cs="Segoe UI Symbol"/>
                  </w:rPr>
                  <w:t>☐</w:t>
                </w:r>
              </w:sdtContent>
            </w:sdt>
            <w:r w:rsidRPr="00EA733A">
              <w:t xml:space="preserve">Yes </w:t>
            </w:r>
            <w:sdt>
              <w:sdtPr>
                <w:id w:val="410504372"/>
                <w14:checkbox>
                  <w14:checked w14:val="0"/>
                  <w14:checkedState w14:val="2612" w14:font="MS Gothic"/>
                  <w14:uncheckedState w14:val="2610" w14:font="MS Gothic"/>
                </w14:checkbox>
              </w:sdtPr>
              <w:sdtContent>
                <w:r w:rsidRPr="00EA733A">
                  <w:rPr>
                    <w:rFonts w:ascii="Segoe UI Symbol" w:hAnsi="Segoe UI Symbol" w:cs="Segoe UI Symbol"/>
                  </w:rPr>
                  <w:t>☐</w:t>
                </w:r>
              </w:sdtContent>
            </w:sdt>
            <w:r w:rsidRPr="00EA733A">
              <w:t>No</w:t>
            </w:r>
          </w:p>
          <w:sdt>
            <w:sdtPr>
              <w:id w:val="-2010209601"/>
              <w:placeholder>
                <w:docPart w:val="728AA3688B72411D95955F26869DE550"/>
              </w:placeholder>
            </w:sdtPr>
            <w:sdtContent>
              <w:p w14:paraId="5E6CDA26" w14:textId="77777777" w:rsidR="0030456E" w:rsidRPr="00EA733A" w:rsidRDefault="0030456E" w:rsidP="00EA733A">
                <w:r w:rsidRPr="00EA733A">
                  <w:t>If yes, briefly describe the scenario where the component(s) would be called upon.</w:t>
                </w:r>
              </w:p>
            </w:sdtContent>
          </w:sdt>
        </w:tc>
      </w:tr>
      <w:tr w:rsidR="0030456E" w:rsidRPr="00EA733A" w14:paraId="1A87BEB9" w14:textId="77777777" w:rsidTr="00856668">
        <w:tblPrEx>
          <w:tblLook w:val="0000" w:firstRow="0" w:lastRow="0" w:firstColumn="0" w:lastColumn="0" w:noHBand="0" w:noVBand="0"/>
        </w:tblPrEx>
        <w:trPr>
          <w:trHeight w:val="809"/>
        </w:trPr>
        <w:tc>
          <w:tcPr>
            <w:tcW w:w="9350" w:type="dxa"/>
            <w:gridSpan w:val="6"/>
          </w:tcPr>
          <w:p w14:paraId="0E5B3D1C" w14:textId="379CB4F3" w:rsidR="0030456E" w:rsidRPr="00EA733A" w:rsidRDefault="0030456E" w:rsidP="00EA733A">
            <w:r w:rsidRPr="00EA733A">
              <w:t xml:space="preserve">Is Recovery of the “Failed Function” Credible? </w:t>
            </w:r>
            <w:sdt>
              <w:sdtPr>
                <w:id w:val="-1426415381"/>
                <w14:checkbox>
                  <w14:checked w14:val="0"/>
                  <w14:checkedState w14:val="2612" w14:font="MS Gothic"/>
                  <w14:uncheckedState w14:val="2610" w14:font="MS Gothic"/>
                </w14:checkbox>
              </w:sdtPr>
              <w:sdtContent>
                <w:r w:rsidRPr="00EA733A">
                  <w:rPr>
                    <w:rFonts w:ascii="Segoe UI Symbol" w:hAnsi="Segoe UI Symbol" w:cs="Segoe UI Symbol"/>
                  </w:rPr>
                  <w:t>☐</w:t>
                </w:r>
              </w:sdtContent>
            </w:sdt>
            <w:r w:rsidRPr="00EA733A">
              <w:t xml:space="preserve">Yes </w:t>
            </w:r>
            <w:sdt>
              <w:sdtPr>
                <w:id w:val="-1176024393"/>
                <w14:checkbox>
                  <w14:checked w14:val="0"/>
                  <w14:checkedState w14:val="2612" w14:font="MS Gothic"/>
                  <w14:uncheckedState w14:val="2610" w14:font="MS Gothic"/>
                </w14:checkbox>
              </w:sdtPr>
              <w:sdtContent>
                <w:r w:rsidRPr="00EA733A">
                  <w:rPr>
                    <w:rFonts w:ascii="Segoe UI Symbol" w:hAnsi="Segoe UI Symbol" w:cs="Segoe UI Symbol"/>
                  </w:rPr>
                  <w:t>☐</w:t>
                </w:r>
              </w:sdtContent>
            </w:sdt>
            <w:r w:rsidRPr="00EA733A">
              <w:t>No</w:t>
            </w:r>
          </w:p>
          <w:p w14:paraId="5D44268C" w14:textId="77777777" w:rsidR="0030456E" w:rsidRPr="00EA733A" w:rsidRDefault="00000000" w:rsidP="00EA733A">
            <w:sdt>
              <w:sdtPr>
                <w:id w:val="-1717115775"/>
                <w:placeholder>
                  <w:docPart w:val="34CA9E24145140F29289FF019574A8B9"/>
                </w:placeholder>
                <w:showingPlcHdr/>
              </w:sdtPr>
              <w:sdtContent>
                <w:r w:rsidR="0030456E" w:rsidRPr="00EA733A">
                  <w:t>If yes, describe under what conditions.</w:t>
                </w:r>
              </w:sdtContent>
            </w:sdt>
          </w:p>
        </w:tc>
      </w:tr>
      <w:tr w:rsidR="0030456E" w:rsidRPr="00EA733A" w14:paraId="20F56CEF" w14:textId="77777777" w:rsidTr="00856668">
        <w:tblPrEx>
          <w:tblLook w:val="0000" w:firstRow="0" w:lastRow="0" w:firstColumn="0" w:lastColumn="0" w:noHBand="0" w:noVBand="0"/>
        </w:tblPrEx>
        <w:trPr>
          <w:trHeight w:val="800"/>
        </w:trPr>
        <w:tc>
          <w:tcPr>
            <w:tcW w:w="9350" w:type="dxa"/>
            <w:gridSpan w:val="6"/>
          </w:tcPr>
          <w:p w14:paraId="64AC8E54" w14:textId="7233219F" w:rsidR="0030456E" w:rsidRPr="00EA733A" w:rsidRDefault="0030456E" w:rsidP="00EA733A">
            <w:r w:rsidRPr="00EA733A">
              <w:t xml:space="preserve">Do Current PRA Techniques and Tools Apply? </w:t>
            </w:r>
            <w:sdt>
              <w:sdtPr>
                <w:id w:val="-1663001499"/>
                <w14:checkbox>
                  <w14:checked w14:val="0"/>
                  <w14:checkedState w14:val="2612" w14:font="MS Gothic"/>
                  <w14:uncheckedState w14:val="2610" w14:font="MS Gothic"/>
                </w14:checkbox>
              </w:sdtPr>
              <w:sdtContent>
                <w:r w:rsidRPr="00EA733A">
                  <w:rPr>
                    <w:rFonts w:ascii="Segoe UI Symbol" w:hAnsi="Segoe UI Symbol" w:cs="Segoe UI Symbol"/>
                  </w:rPr>
                  <w:t>☐</w:t>
                </w:r>
              </w:sdtContent>
            </w:sdt>
            <w:r w:rsidRPr="00EA733A">
              <w:t xml:space="preserve">Yes </w:t>
            </w:r>
            <w:sdt>
              <w:sdtPr>
                <w:id w:val="617801760"/>
                <w14:checkbox>
                  <w14:checked w14:val="0"/>
                  <w14:checkedState w14:val="2612" w14:font="MS Gothic"/>
                  <w14:uncheckedState w14:val="2610" w14:font="MS Gothic"/>
                </w14:checkbox>
              </w:sdtPr>
              <w:sdtContent>
                <w:r w:rsidRPr="00EA733A">
                  <w:rPr>
                    <w:rFonts w:ascii="Segoe UI Symbol" w:hAnsi="Segoe UI Symbol" w:cs="Segoe UI Symbol"/>
                  </w:rPr>
                  <w:t>☐</w:t>
                </w:r>
              </w:sdtContent>
            </w:sdt>
            <w:r w:rsidRPr="00EA733A">
              <w:t>No</w:t>
            </w:r>
          </w:p>
          <w:sdt>
            <w:sdtPr>
              <w:id w:val="2100760252"/>
              <w:placeholder>
                <w:docPart w:val="7141B876D03740D89B6963D7978762D3"/>
              </w:placeholder>
              <w:showingPlcHdr/>
            </w:sdtPr>
            <w:sdtContent>
              <w:p w14:paraId="4ADD2586" w14:textId="77777777" w:rsidR="0030456E" w:rsidRPr="00EA733A" w:rsidRDefault="0030456E" w:rsidP="00EA733A">
                <w:r w:rsidRPr="00EA733A">
                  <w:t>If not, describe alternate means to determine significance.</w:t>
                </w:r>
              </w:p>
            </w:sdtContent>
          </w:sdt>
        </w:tc>
      </w:tr>
      <w:tr w:rsidR="0030456E" w:rsidRPr="00EA733A" w14:paraId="7293157E" w14:textId="77777777" w:rsidTr="00856668">
        <w:tblPrEx>
          <w:tblLook w:val="0000" w:firstRow="0" w:lastRow="0" w:firstColumn="0" w:lastColumn="0" w:noHBand="0" w:noVBand="0"/>
        </w:tblPrEx>
        <w:trPr>
          <w:trHeight w:val="710"/>
        </w:trPr>
        <w:tc>
          <w:tcPr>
            <w:tcW w:w="9350" w:type="dxa"/>
            <w:gridSpan w:val="6"/>
          </w:tcPr>
          <w:p w14:paraId="0260CBD8" w14:textId="77777777" w:rsidR="0030456E" w:rsidRPr="00EA733A" w:rsidRDefault="00000000" w:rsidP="00EA733A">
            <w:hyperlink w:anchor="Complex" w:tooltip="Include any additional considerations that may impact the final risk significance determination (e.g., recovery credit scenarios not previously discussed, pending 3rd-party analyses, common cause, cliff-edge effect, etc.)" w:history="1">
              <w:r w:rsidR="0030456E" w:rsidRPr="00EA733A">
                <w:t>Additional Issue Complexities, if any</w:t>
              </w:r>
            </w:hyperlink>
            <w:r w:rsidR="0030456E" w:rsidRPr="00EA733A">
              <w:t>:</w:t>
            </w:r>
          </w:p>
          <w:sdt>
            <w:sdtPr>
              <w:id w:val="-2019217087"/>
              <w:placeholder>
                <w:docPart w:val="E0DE4CFE83E1413383FCCE48054AD2D7"/>
              </w:placeholder>
              <w:showingPlcHdr/>
            </w:sdtPr>
            <w:sdtContent>
              <w:p w14:paraId="5678C7BA" w14:textId="77777777" w:rsidR="0030456E" w:rsidRPr="00EA733A" w:rsidRDefault="0030456E" w:rsidP="00EA733A">
                <w:r w:rsidRPr="00EA733A">
                  <w:t>Click here to enter text.</w:t>
                </w:r>
              </w:p>
            </w:sdtContent>
          </w:sdt>
        </w:tc>
      </w:tr>
      <w:tr w:rsidR="0030456E" w:rsidRPr="00EA733A" w14:paraId="34CB8FB1" w14:textId="77777777" w:rsidTr="00856668">
        <w:tblPrEx>
          <w:tblLook w:val="0000" w:firstRow="0" w:lastRow="0" w:firstColumn="0" w:lastColumn="0" w:noHBand="0" w:noVBand="0"/>
        </w:tblPrEx>
        <w:trPr>
          <w:trHeight w:val="728"/>
        </w:trPr>
        <w:tc>
          <w:tcPr>
            <w:tcW w:w="9350" w:type="dxa"/>
            <w:gridSpan w:val="6"/>
          </w:tcPr>
          <w:p w14:paraId="0FAC7B56" w14:textId="70A14ED3" w:rsidR="0030456E" w:rsidRPr="00EA733A" w:rsidRDefault="0030456E" w:rsidP="00EA733A">
            <w:r w:rsidRPr="00EA733A">
              <w:t>Licensee’s Perspective of the Issue:</w:t>
            </w:r>
          </w:p>
          <w:p w14:paraId="67044FC2" w14:textId="77777777" w:rsidR="0030456E" w:rsidRPr="00EA733A" w:rsidRDefault="00000000" w:rsidP="00EA733A">
            <w:sdt>
              <w:sdtPr>
                <w:id w:val="-754817821"/>
                <w:placeholder>
                  <w:docPart w:val="9A770E93576542F8B964EBD24CF3F4C7"/>
                </w:placeholder>
                <w:showingPlcHdr/>
              </w:sdtPr>
              <w:sdtContent>
                <w:r w:rsidR="0030456E" w:rsidRPr="00EA733A">
                  <w:t>Include description of licensee’s position on the performance deficiency if known.</w:t>
                </w:r>
              </w:sdtContent>
            </w:sdt>
          </w:p>
          <w:p w14:paraId="2B74A430" w14:textId="77777777" w:rsidR="0030456E" w:rsidRPr="00EA733A" w:rsidRDefault="0030456E" w:rsidP="00EA733A"/>
        </w:tc>
      </w:tr>
      <w:tr w:rsidR="0030456E" w:rsidRPr="00EA733A" w14:paraId="3E0EFD5D" w14:textId="77777777" w:rsidTr="00856668">
        <w:tblPrEx>
          <w:tblLook w:val="0000" w:firstRow="0" w:lastRow="0" w:firstColumn="0" w:lastColumn="0" w:noHBand="0" w:noVBand="0"/>
        </w:tblPrEx>
        <w:trPr>
          <w:trHeight w:val="288"/>
        </w:trPr>
        <w:tc>
          <w:tcPr>
            <w:tcW w:w="9350" w:type="dxa"/>
            <w:gridSpan w:val="6"/>
          </w:tcPr>
          <w:p w14:paraId="0054535E" w14:textId="77777777" w:rsidR="0030456E" w:rsidRPr="00EA733A" w:rsidRDefault="0030456E" w:rsidP="00EA733A"/>
        </w:tc>
      </w:tr>
      <w:tr w:rsidR="0030456E" w:rsidRPr="00EA733A" w14:paraId="3F2A185E" w14:textId="77777777" w:rsidTr="00856668">
        <w:tblPrEx>
          <w:tblLook w:val="0000" w:firstRow="0" w:lastRow="0" w:firstColumn="0" w:lastColumn="0" w:noHBand="0" w:noVBand="0"/>
        </w:tblPrEx>
        <w:trPr>
          <w:trHeight w:val="323"/>
        </w:trPr>
        <w:tc>
          <w:tcPr>
            <w:tcW w:w="9350" w:type="dxa"/>
            <w:gridSpan w:val="6"/>
            <w:shd w:val="clear" w:color="auto" w:fill="D9D9D9" w:themeFill="background1" w:themeFillShade="D9"/>
          </w:tcPr>
          <w:p w14:paraId="601AA5D0" w14:textId="77777777" w:rsidR="0030456E" w:rsidRPr="00EA733A" w:rsidRDefault="0030456E" w:rsidP="00EA733A">
            <w:r w:rsidRPr="00EA733A">
              <w:t>Section 3 – BRANCH RECOMMENDATIONS</w:t>
            </w:r>
          </w:p>
          <w:p w14:paraId="7957FA4B" w14:textId="5C27F675" w:rsidR="0030456E" w:rsidRPr="00EA733A" w:rsidRDefault="0030456E" w:rsidP="00EA733A">
            <w:r w:rsidRPr="00EA733A">
              <w:t xml:space="preserve">Lead Branch to complete prior to IFRB with support from </w:t>
            </w:r>
            <w:r w:rsidR="00F43F8B">
              <w:t xml:space="preserve">the </w:t>
            </w:r>
            <w:r w:rsidRPr="00EA733A">
              <w:t>SRA</w:t>
            </w:r>
            <w:ins w:id="94" w:author="Author">
              <w:r w:rsidR="007D78BC">
                <w:t xml:space="preserve"> or other regional staff</w:t>
              </w:r>
            </w:ins>
            <w:r w:rsidRPr="00EA733A">
              <w:t>. If no IFRB, document the basis.</w:t>
            </w:r>
          </w:p>
        </w:tc>
      </w:tr>
      <w:tr w:rsidR="0030456E" w:rsidRPr="00EA733A" w14:paraId="22997F13" w14:textId="77777777" w:rsidTr="00856668">
        <w:tblPrEx>
          <w:tblLook w:val="0000" w:firstRow="0" w:lastRow="0" w:firstColumn="0" w:lastColumn="0" w:noHBand="0" w:noVBand="0"/>
        </w:tblPrEx>
        <w:trPr>
          <w:trHeight w:val="818"/>
        </w:trPr>
        <w:sdt>
          <w:sdtPr>
            <w:id w:val="-1592543990"/>
            <w14:checkbox>
              <w14:checked w14:val="0"/>
              <w14:checkedState w14:val="2612" w14:font="MS Gothic"/>
              <w14:uncheckedState w14:val="2610" w14:font="MS Gothic"/>
            </w14:checkbox>
          </w:sdtPr>
          <w:sdtContent>
            <w:tc>
              <w:tcPr>
                <w:tcW w:w="580" w:type="dxa"/>
                <w:vAlign w:val="center"/>
              </w:tcPr>
              <w:p w14:paraId="4CF59135" w14:textId="77777777" w:rsidR="0030456E" w:rsidRPr="00EA733A" w:rsidRDefault="0030456E" w:rsidP="00EA733A">
                <w:r w:rsidRPr="00EA733A">
                  <w:rPr>
                    <w:rFonts w:ascii="Segoe UI Symbol" w:hAnsi="Segoe UI Symbol" w:cs="Segoe UI Symbol"/>
                  </w:rPr>
                  <w:t>☐</w:t>
                </w:r>
              </w:p>
            </w:tc>
          </w:sdtContent>
        </w:sdt>
        <w:tc>
          <w:tcPr>
            <w:tcW w:w="2970" w:type="dxa"/>
            <w:gridSpan w:val="2"/>
          </w:tcPr>
          <w:p w14:paraId="03D08DE7" w14:textId="58EFB606" w:rsidR="0030456E" w:rsidRPr="00EA733A" w:rsidRDefault="00F27CA9" w:rsidP="00EA733A">
            <w:r>
              <w:fldChar w:fldCharType="begin"/>
            </w:r>
            <w:r>
              <w:instrText>HYPERLINK \l "SRA_DRE2" \o "Select this option when the SRA has determined with high certainty the performance deficiency will be greater than Green, and the modeling and analysis to be used are straightforward (e.g., extended unavailability of auxiliary feedwater). "</w:instrText>
            </w:r>
            <w:r>
              <w:fldChar w:fldCharType="separate"/>
            </w:r>
            <w:r w:rsidR="0009268C">
              <w:t>Region completes the DRE</w:t>
            </w:r>
            <w:ins w:id="95" w:author="Author">
              <w:r w:rsidR="005F582A">
                <w:t xml:space="preserve"> or </w:t>
              </w:r>
              <w:r w:rsidR="00502156">
                <w:t xml:space="preserve">finalizes </w:t>
              </w:r>
              <w:r w:rsidR="00F966EF">
                <w:t xml:space="preserve">the </w:t>
              </w:r>
              <w:r w:rsidR="005F582A">
                <w:t>deterministic evaluation</w:t>
              </w:r>
            </w:ins>
            <w:r w:rsidR="0009268C">
              <w:t>. Proceed to SERP, if necessary</w:t>
            </w:r>
            <w:r>
              <w:fldChar w:fldCharType="end"/>
            </w:r>
          </w:p>
        </w:tc>
        <w:tc>
          <w:tcPr>
            <w:tcW w:w="5800" w:type="dxa"/>
            <w:gridSpan w:val="3"/>
          </w:tcPr>
          <w:sdt>
            <w:sdtPr>
              <w:id w:val="422464937"/>
              <w:placeholder>
                <w:docPart w:val="F8A3E3A33299498CB48D67DFD2A57327"/>
              </w:placeholder>
            </w:sdtPr>
            <w:sdtContent>
              <w:p w14:paraId="72E07CC1" w14:textId="77777777" w:rsidR="0030456E" w:rsidRPr="00EA733A" w:rsidRDefault="0030456E" w:rsidP="00EA733A">
                <w:r w:rsidRPr="00EA733A">
                  <w:t>Document the basis</w:t>
                </w:r>
              </w:p>
            </w:sdtContent>
          </w:sdt>
          <w:p w14:paraId="291EEDE7" w14:textId="77777777" w:rsidR="0030456E" w:rsidRPr="00EA733A" w:rsidRDefault="0030456E" w:rsidP="00EA733A"/>
        </w:tc>
      </w:tr>
      <w:tr w:rsidR="0030456E" w:rsidRPr="00EA733A" w14:paraId="01B24395" w14:textId="77777777" w:rsidTr="00856668">
        <w:tblPrEx>
          <w:tblLook w:val="0000" w:firstRow="0" w:lastRow="0" w:firstColumn="0" w:lastColumn="0" w:noHBand="0" w:noVBand="0"/>
        </w:tblPrEx>
        <w:trPr>
          <w:cantSplit/>
          <w:trHeight w:val="782"/>
        </w:trPr>
        <w:tc>
          <w:tcPr>
            <w:tcW w:w="580" w:type="dxa"/>
            <w:vMerge w:val="restart"/>
            <w:vAlign w:val="center"/>
          </w:tcPr>
          <w:sdt>
            <w:sdtPr>
              <w:id w:val="-1747105667"/>
              <w14:checkbox>
                <w14:checked w14:val="0"/>
                <w14:checkedState w14:val="2612" w14:font="MS Gothic"/>
                <w14:uncheckedState w14:val="2610" w14:font="MS Gothic"/>
              </w14:checkbox>
            </w:sdtPr>
            <w:sdtContent>
              <w:p w14:paraId="75ACD2AB" w14:textId="77777777" w:rsidR="0030456E" w:rsidRPr="00EA733A" w:rsidRDefault="0030456E" w:rsidP="00EA733A">
                <w:r w:rsidRPr="00EA733A">
                  <w:rPr>
                    <w:rFonts w:ascii="Segoe UI Symbol" w:hAnsi="Segoe UI Symbol" w:cs="Segoe UI Symbol"/>
                  </w:rPr>
                  <w:t>☐</w:t>
                </w:r>
              </w:p>
            </w:sdtContent>
          </w:sdt>
        </w:tc>
        <w:tc>
          <w:tcPr>
            <w:tcW w:w="2970" w:type="dxa"/>
            <w:gridSpan w:val="2"/>
            <w:vMerge w:val="restart"/>
            <w:vAlign w:val="center"/>
          </w:tcPr>
          <w:p w14:paraId="021AD100" w14:textId="20FF9D3C" w:rsidR="0030456E" w:rsidRPr="00EA733A" w:rsidRDefault="00000000" w:rsidP="00EA733A">
            <w:hyperlink w:anchor="SDP_PT" w:tooltip="Select this option when the risk analysis is likely to be complex and require additional resources to complete.  Identify the additional resources required and form an SDP project team with all the individuals needed to complete the analysis." w:history="1">
              <w:r w:rsidR="0030456E" w:rsidRPr="00EA733A">
                <w:t xml:space="preserve">Request Additional Resources. Proceed to a Planning SERP. </w:t>
              </w:r>
            </w:hyperlink>
          </w:p>
        </w:tc>
        <w:tc>
          <w:tcPr>
            <w:tcW w:w="5800" w:type="dxa"/>
            <w:gridSpan w:val="3"/>
          </w:tcPr>
          <w:p w14:paraId="59D0AF9C" w14:textId="77777777" w:rsidR="0030456E" w:rsidRPr="00EA733A" w:rsidRDefault="0030456E" w:rsidP="00EA733A">
            <w:r w:rsidRPr="00EA733A">
              <w:t>Reason(s) a Planning SERP is recommended:</w:t>
            </w:r>
          </w:p>
          <w:sdt>
            <w:sdtPr>
              <w:id w:val="865716635"/>
              <w:placeholder>
                <w:docPart w:val="FFBC66C803C144E98E39D9B4409A22AC"/>
              </w:placeholder>
              <w:showingPlcHdr/>
            </w:sdtPr>
            <w:sdtContent>
              <w:p w14:paraId="35EDDFDF" w14:textId="77777777" w:rsidR="0030456E" w:rsidRPr="00EA733A" w:rsidRDefault="0030456E" w:rsidP="00EA733A">
                <w:r w:rsidRPr="00EA733A">
                  <w:t>Click here to enter text.</w:t>
                </w:r>
              </w:p>
            </w:sdtContent>
          </w:sdt>
        </w:tc>
      </w:tr>
      <w:tr w:rsidR="0030456E" w:rsidRPr="00EA733A" w14:paraId="2C04A898" w14:textId="77777777" w:rsidTr="00856668">
        <w:tblPrEx>
          <w:tblLook w:val="0000" w:firstRow="0" w:lastRow="0" w:firstColumn="0" w:lastColumn="0" w:noHBand="0" w:noVBand="0"/>
        </w:tblPrEx>
        <w:trPr>
          <w:cantSplit/>
          <w:trHeight w:val="800"/>
        </w:trPr>
        <w:tc>
          <w:tcPr>
            <w:tcW w:w="580" w:type="dxa"/>
            <w:vMerge/>
            <w:vAlign w:val="center"/>
          </w:tcPr>
          <w:p w14:paraId="2ED76F3D" w14:textId="77777777" w:rsidR="0030456E" w:rsidRPr="00EA733A" w:rsidRDefault="0030456E" w:rsidP="00EA733A"/>
        </w:tc>
        <w:tc>
          <w:tcPr>
            <w:tcW w:w="2970" w:type="dxa"/>
            <w:gridSpan w:val="2"/>
            <w:vMerge/>
          </w:tcPr>
          <w:p w14:paraId="19D35546" w14:textId="77777777" w:rsidR="0030456E" w:rsidRPr="00EA733A" w:rsidRDefault="0030456E" w:rsidP="00EA733A"/>
        </w:tc>
        <w:tc>
          <w:tcPr>
            <w:tcW w:w="5800" w:type="dxa"/>
            <w:gridSpan w:val="3"/>
          </w:tcPr>
          <w:p w14:paraId="5B7B2E4D" w14:textId="77777777" w:rsidR="0030456E" w:rsidRPr="00EA733A" w:rsidRDefault="0030456E" w:rsidP="00EA733A">
            <w:r w:rsidRPr="00EA733A">
              <w:t>Additional comments for Planning SERP consideration:</w:t>
            </w:r>
          </w:p>
          <w:sdt>
            <w:sdtPr>
              <w:id w:val="1703367005"/>
              <w:placeholder>
                <w:docPart w:val="B4F0C3E82D6B43488DF2BD100358BC3D"/>
              </w:placeholder>
              <w:showingPlcHdr/>
            </w:sdtPr>
            <w:sdtContent>
              <w:p w14:paraId="1FAC31F1" w14:textId="77777777" w:rsidR="0030456E" w:rsidRPr="00EA733A" w:rsidRDefault="0030456E" w:rsidP="00EA733A">
                <w:r w:rsidRPr="00EA733A">
                  <w:t>Provide any additional comments e.g., known conservatisms, significant uncertainties, influential assumptions.</w:t>
                </w:r>
              </w:p>
            </w:sdtContent>
          </w:sdt>
        </w:tc>
      </w:tr>
      <w:tr w:rsidR="0030456E" w:rsidRPr="00EA733A" w14:paraId="11C43F4C" w14:textId="77777777" w:rsidTr="00856668">
        <w:tblPrEx>
          <w:tblLook w:val="0000" w:firstRow="0" w:lastRow="0" w:firstColumn="0" w:lastColumn="0" w:noHBand="0" w:noVBand="0"/>
        </w:tblPrEx>
        <w:trPr>
          <w:cantSplit/>
          <w:trHeight w:val="276"/>
        </w:trPr>
        <w:tc>
          <w:tcPr>
            <w:tcW w:w="580" w:type="dxa"/>
            <w:vMerge/>
            <w:vAlign w:val="center"/>
          </w:tcPr>
          <w:p w14:paraId="49C491FB" w14:textId="77777777" w:rsidR="0030456E" w:rsidRPr="00EA733A" w:rsidRDefault="0030456E" w:rsidP="00EA733A"/>
        </w:tc>
        <w:tc>
          <w:tcPr>
            <w:tcW w:w="2970" w:type="dxa"/>
            <w:gridSpan w:val="2"/>
            <w:vMerge/>
          </w:tcPr>
          <w:p w14:paraId="15211DF5" w14:textId="77777777" w:rsidR="0030456E" w:rsidRPr="00EA733A" w:rsidRDefault="0030456E" w:rsidP="00EA733A"/>
        </w:tc>
        <w:tc>
          <w:tcPr>
            <w:tcW w:w="5800" w:type="dxa"/>
            <w:gridSpan w:val="3"/>
          </w:tcPr>
          <w:p w14:paraId="3286F654" w14:textId="77777777" w:rsidR="0030456E" w:rsidRPr="00EA733A" w:rsidRDefault="0030456E" w:rsidP="00EA733A">
            <w:r w:rsidRPr="00EA733A">
              <w:t xml:space="preserve">Proposed Planning SERP Date: </w:t>
            </w:r>
            <w:sdt>
              <w:sdtPr>
                <w:id w:val="-1753813360"/>
                <w:placeholder>
                  <w:docPart w:val="32647CDD51334769BDA0FACDDE38A07A"/>
                </w:placeholder>
                <w:showingPlcHdr/>
                <w:date>
                  <w:dateFormat w:val="MM/dd/yyyy"/>
                  <w:lid w:val="en-US"/>
                  <w:storeMappedDataAs w:val="dateTime"/>
                  <w:calendar w:val="gregorian"/>
                </w:date>
              </w:sdtPr>
              <w:sdtContent>
                <w:r w:rsidRPr="00EA733A">
                  <w:t>Click here to enter a date.</w:t>
                </w:r>
              </w:sdtContent>
            </w:sdt>
          </w:p>
          <w:p w14:paraId="7EA4C270" w14:textId="77777777" w:rsidR="0030456E" w:rsidRPr="00EA733A" w:rsidRDefault="0030456E" w:rsidP="00EA733A"/>
        </w:tc>
      </w:tr>
      <w:tr w:rsidR="0030456E" w:rsidRPr="00EA733A" w14:paraId="61BE21AC" w14:textId="77777777" w:rsidTr="00856668">
        <w:tblPrEx>
          <w:tblLook w:val="0000" w:firstRow="0" w:lastRow="0" w:firstColumn="0" w:lastColumn="0" w:noHBand="0" w:noVBand="0"/>
        </w:tblPrEx>
        <w:tc>
          <w:tcPr>
            <w:tcW w:w="9350" w:type="dxa"/>
            <w:gridSpan w:val="6"/>
          </w:tcPr>
          <w:p w14:paraId="30BCFCC9" w14:textId="77777777" w:rsidR="0030456E" w:rsidRPr="00EA733A" w:rsidRDefault="0030456E" w:rsidP="00E823B7">
            <w:r w:rsidRPr="00EA733A">
              <w:t>Proposed next steps and needs:</w:t>
            </w:r>
          </w:p>
          <w:sdt>
            <w:sdtPr>
              <w:id w:val="1802342000"/>
              <w:placeholder>
                <w:docPart w:val="C580BF6C7E0B4B2EA82DDA1C78505D39"/>
              </w:placeholder>
            </w:sdtPr>
            <w:sdtContent>
              <w:sdt>
                <w:sdtPr>
                  <w:id w:val="-1407144094"/>
                  <w:placeholder>
                    <w:docPart w:val="EA571C2A5164419BB15AE9B6EE275963"/>
                  </w:placeholder>
                </w:sdtPr>
                <w:sdtContent>
                  <w:p w14:paraId="5D3A6B02" w14:textId="77777777" w:rsidR="0030456E" w:rsidRPr="00EA733A" w:rsidRDefault="0030456E" w:rsidP="00E823B7">
                    <w:r w:rsidRPr="00EA733A">
                      <w:t>Discuss proposed evaluation methodology, level of effort, and resource needs.</w:t>
                    </w:r>
                  </w:p>
                </w:sdtContent>
              </w:sdt>
              <w:p w14:paraId="25280A37" w14:textId="77777777" w:rsidR="0030456E" w:rsidRPr="00EA733A" w:rsidRDefault="00000000" w:rsidP="00E823B7"/>
            </w:sdtContent>
          </w:sdt>
          <w:p w14:paraId="0C1C9555" w14:textId="77777777" w:rsidR="0030456E" w:rsidRPr="00EA733A" w:rsidRDefault="0030456E" w:rsidP="00E823B7"/>
          <w:p w14:paraId="3F999DF1" w14:textId="77777777" w:rsidR="0030456E" w:rsidRPr="00EA733A" w:rsidRDefault="0030456E" w:rsidP="00E823B7"/>
          <w:p w14:paraId="034D0C02" w14:textId="77777777" w:rsidR="0030456E" w:rsidRPr="00EA733A" w:rsidRDefault="0030456E" w:rsidP="00E823B7"/>
          <w:tbl>
            <w:tblPr>
              <w:tblpPr w:leftFromText="180" w:rightFromText="180" w:vertAnchor="text" w:horzAnchor="margin" w:tblpY="-117"/>
              <w:tblOverlap w:val="never"/>
              <w:tblW w:w="0" w:type="auto"/>
              <w:tblLook w:val="04A0" w:firstRow="1" w:lastRow="0" w:firstColumn="1" w:lastColumn="0" w:noHBand="0" w:noVBand="1"/>
            </w:tblPr>
            <w:tblGrid>
              <w:gridCol w:w="5909"/>
              <w:gridCol w:w="1705"/>
              <w:gridCol w:w="1470"/>
            </w:tblGrid>
            <w:tr w:rsidR="0030456E" w:rsidRPr="00EA733A" w14:paraId="72AEBAD4" w14:textId="77777777" w:rsidTr="0090103B">
              <w:tc>
                <w:tcPr>
                  <w:tcW w:w="5909" w:type="dxa"/>
                </w:tcPr>
                <w:p w14:paraId="3DD259F4" w14:textId="77777777" w:rsidR="0030456E" w:rsidRPr="00EA733A" w:rsidRDefault="0030456E" w:rsidP="00E823B7">
                  <w:r w:rsidRPr="00EA733A">
                    <w:t>Additional Information required</w:t>
                  </w:r>
                </w:p>
              </w:tc>
              <w:tc>
                <w:tcPr>
                  <w:tcW w:w="1705" w:type="dxa"/>
                </w:tcPr>
                <w:p w14:paraId="49D1CC72" w14:textId="77777777" w:rsidR="0030456E" w:rsidRPr="00EA733A" w:rsidRDefault="0030456E" w:rsidP="00E823B7">
                  <w:r w:rsidRPr="00EA733A">
                    <w:t>Owner</w:t>
                  </w:r>
                </w:p>
              </w:tc>
              <w:tc>
                <w:tcPr>
                  <w:tcW w:w="1470" w:type="dxa"/>
                </w:tcPr>
                <w:p w14:paraId="109D03FD" w14:textId="77777777" w:rsidR="0030456E" w:rsidRPr="00EA733A" w:rsidRDefault="0030456E" w:rsidP="00E823B7">
                  <w:r w:rsidRPr="00EA733A">
                    <w:t>Due date</w:t>
                  </w:r>
                </w:p>
              </w:tc>
            </w:tr>
            <w:tr w:rsidR="0030456E" w:rsidRPr="00EA733A" w14:paraId="4B71C268" w14:textId="77777777" w:rsidTr="0090103B">
              <w:tc>
                <w:tcPr>
                  <w:tcW w:w="5909" w:type="dxa"/>
                </w:tcPr>
                <w:p w14:paraId="34424084" w14:textId="77777777" w:rsidR="0030456E" w:rsidRPr="00EA733A" w:rsidRDefault="0030456E" w:rsidP="00E823B7"/>
              </w:tc>
              <w:tc>
                <w:tcPr>
                  <w:tcW w:w="1705" w:type="dxa"/>
                </w:tcPr>
                <w:p w14:paraId="6CB1D833" w14:textId="77777777" w:rsidR="0030456E" w:rsidRPr="00EA733A" w:rsidRDefault="0030456E" w:rsidP="00E823B7"/>
              </w:tc>
              <w:sdt>
                <w:sdtPr>
                  <w:id w:val="1967622137"/>
                  <w:placeholder>
                    <w:docPart w:val="86140A3AD6394CA8B04A15EB24E593CA"/>
                  </w:placeholder>
                  <w:showingPlcHdr/>
                  <w:date>
                    <w:dateFormat w:val="MM/dd/yyyy"/>
                    <w:lid w:val="en-US"/>
                    <w:storeMappedDataAs w:val="dateTime"/>
                    <w:calendar w:val="gregorian"/>
                  </w:date>
                </w:sdtPr>
                <w:sdtContent>
                  <w:tc>
                    <w:tcPr>
                      <w:tcW w:w="1470" w:type="dxa"/>
                    </w:tcPr>
                    <w:p w14:paraId="7DC00AF8" w14:textId="77777777" w:rsidR="0030456E" w:rsidRPr="00EA733A" w:rsidRDefault="0030456E" w:rsidP="00E823B7">
                      <w:r w:rsidRPr="00EA733A">
                        <w:t>Click here to enter a date.</w:t>
                      </w:r>
                    </w:p>
                  </w:tc>
                </w:sdtContent>
              </w:sdt>
            </w:tr>
            <w:tr w:rsidR="0030456E" w:rsidRPr="00EA733A" w14:paraId="694BF03D" w14:textId="77777777" w:rsidTr="0090103B">
              <w:tc>
                <w:tcPr>
                  <w:tcW w:w="5909" w:type="dxa"/>
                </w:tcPr>
                <w:p w14:paraId="663BE26D" w14:textId="77777777" w:rsidR="0030456E" w:rsidRPr="00EA733A" w:rsidRDefault="0030456E" w:rsidP="00E823B7"/>
              </w:tc>
              <w:tc>
                <w:tcPr>
                  <w:tcW w:w="1705" w:type="dxa"/>
                </w:tcPr>
                <w:p w14:paraId="226A56DA" w14:textId="77777777" w:rsidR="0030456E" w:rsidRPr="00EA733A" w:rsidRDefault="0030456E" w:rsidP="00E823B7"/>
              </w:tc>
              <w:sdt>
                <w:sdtPr>
                  <w:id w:val="-1496260379"/>
                  <w:placeholder>
                    <w:docPart w:val="C836E40539C84771B2F810D4F858E5E5"/>
                  </w:placeholder>
                  <w:showingPlcHdr/>
                  <w:date>
                    <w:dateFormat w:val="MM/dd/yyyy"/>
                    <w:lid w:val="en-US"/>
                    <w:storeMappedDataAs w:val="dateTime"/>
                    <w:calendar w:val="gregorian"/>
                  </w:date>
                </w:sdtPr>
                <w:sdtContent>
                  <w:tc>
                    <w:tcPr>
                      <w:tcW w:w="1470" w:type="dxa"/>
                    </w:tcPr>
                    <w:p w14:paraId="6492A835" w14:textId="77777777" w:rsidR="0030456E" w:rsidRPr="00EA733A" w:rsidRDefault="0030456E" w:rsidP="00E823B7">
                      <w:r w:rsidRPr="00EA733A">
                        <w:t>Click here to enter a date.</w:t>
                      </w:r>
                    </w:p>
                  </w:tc>
                </w:sdtContent>
              </w:sdt>
            </w:tr>
            <w:tr w:rsidR="0030456E" w:rsidRPr="00EA733A" w14:paraId="5A918FD4" w14:textId="77777777" w:rsidTr="0090103B">
              <w:tc>
                <w:tcPr>
                  <w:tcW w:w="5909" w:type="dxa"/>
                </w:tcPr>
                <w:p w14:paraId="214C3F16" w14:textId="77777777" w:rsidR="0030456E" w:rsidRPr="00EA733A" w:rsidRDefault="0030456E" w:rsidP="00E823B7"/>
              </w:tc>
              <w:tc>
                <w:tcPr>
                  <w:tcW w:w="1705" w:type="dxa"/>
                </w:tcPr>
                <w:p w14:paraId="051CEA31" w14:textId="77777777" w:rsidR="0030456E" w:rsidRPr="00EA733A" w:rsidRDefault="0030456E" w:rsidP="00E823B7"/>
              </w:tc>
              <w:sdt>
                <w:sdtPr>
                  <w:id w:val="306508702"/>
                  <w:placeholder>
                    <w:docPart w:val="BF5673D68A6A4386A68F5CC6926D8588"/>
                  </w:placeholder>
                  <w:showingPlcHdr/>
                  <w:date>
                    <w:dateFormat w:val="MM/dd/yyyy"/>
                    <w:lid w:val="en-US"/>
                    <w:storeMappedDataAs w:val="dateTime"/>
                    <w:calendar w:val="gregorian"/>
                  </w:date>
                </w:sdtPr>
                <w:sdtContent>
                  <w:tc>
                    <w:tcPr>
                      <w:tcW w:w="1470" w:type="dxa"/>
                    </w:tcPr>
                    <w:p w14:paraId="4150F9F2" w14:textId="77777777" w:rsidR="0030456E" w:rsidRPr="00EA733A" w:rsidRDefault="0030456E" w:rsidP="00E823B7">
                      <w:r w:rsidRPr="00EA733A">
                        <w:t>Click here to enter a date.</w:t>
                      </w:r>
                    </w:p>
                  </w:tc>
                </w:sdtContent>
              </w:sdt>
            </w:tr>
          </w:tbl>
          <w:p w14:paraId="1D47ACD5" w14:textId="77777777" w:rsidR="0030456E" w:rsidRPr="00EA733A" w:rsidRDefault="0030456E" w:rsidP="00E823B7"/>
        </w:tc>
      </w:tr>
      <w:tr w:rsidR="00BE4FB9" w:rsidRPr="00EA733A" w14:paraId="38528AC1" w14:textId="77777777" w:rsidTr="00856668">
        <w:tblPrEx>
          <w:tblLook w:val="0000" w:firstRow="0" w:lastRow="0" w:firstColumn="0" w:lastColumn="0" w:noHBand="0" w:noVBand="0"/>
        </w:tblPrEx>
        <w:trPr>
          <w:trHeight w:val="233"/>
        </w:trPr>
        <w:tc>
          <w:tcPr>
            <w:tcW w:w="9350" w:type="dxa"/>
            <w:gridSpan w:val="6"/>
            <w:vAlign w:val="center"/>
          </w:tcPr>
          <w:p w14:paraId="7F534387" w14:textId="77777777" w:rsidR="00BE4FB9" w:rsidRPr="00EA733A" w:rsidRDefault="00BE4FB9" w:rsidP="00EA733A"/>
        </w:tc>
      </w:tr>
      <w:tr w:rsidR="0030456E" w:rsidRPr="00EA733A" w14:paraId="0E4A4E1C" w14:textId="77777777" w:rsidTr="00856668">
        <w:tblPrEx>
          <w:tblLook w:val="0000" w:firstRow="0" w:lastRow="0" w:firstColumn="0" w:lastColumn="0" w:noHBand="0" w:noVBand="0"/>
        </w:tblPrEx>
        <w:trPr>
          <w:trHeight w:val="233"/>
        </w:trPr>
        <w:tc>
          <w:tcPr>
            <w:tcW w:w="9350" w:type="dxa"/>
            <w:gridSpan w:val="6"/>
            <w:shd w:val="clear" w:color="auto" w:fill="D9D9D9" w:themeFill="background1" w:themeFillShade="D9"/>
            <w:vAlign w:val="center"/>
          </w:tcPr>
          <w:p w14:paraId="56805C54" w14:textId="0D1A99C4" w:rsidR="0030456E" w:rsidRPr="00EA733A" w:rsidRDefault="0030456E" w:rsidP="00EA733A">
            <w:r w:rsidRPr="00EA733A">
              <w:t xml:space="preserve">Section 4 </w:t>
            </w:r>
            <w:r w:rsidR="008D281C">
              <w:t>–</w:t>
            </w:r>
            <w:r w:rsidRPr="00EA733A">
              <w:t xml:space="preserve"> IFRB OUTCOME</w:t>
            </w:r>
          </w:p>
          <w:p w14:paraId="1562E726" w14:textId="77777777" w:rsidR="0030456E" w:rsidRPr="00EA733A" w:rsidRDefault="0030456E" w:rsidP="00EA733A">
            <w:r w:rsidRPr="00EA733A">
              <w:t>Lead branch to complete at IFRB</w:t>
            </w:r>
          </w:p>
        </w:tc>
      </w:tr>
      <w:tr w:rsidR="0030456E" w:rsidRPr="00EA733A" w14:paraId="580BF720" w14:textId="77777777" w:rsidTr="00856668">
        <w:tblPrEx>
          <w:tblLook w:val="0000" w:firstRow="0" w:lastRow="0" w:firstColumn="0" w:lastColumn="0" w:noHBand="0" w:noVBand="0"/>
        </w:tblPrEx>
        <w:trPr>
          <w:trHeight w:val="233"/>
        </w:trPr>
        <w:tc>
          <w:tcPr>
            <w:tcW w:w="4655" w:type="dxa"/>
            <w:gridSpan w:val="4"/>
            <w:vAlign w:val="center"/>
          </w:tcPr>
          <w:p w14:paraId="53A34F94" w14:textId="77777777" w:rsidR="0030456E" w:rsidRPr="00EA733A" w:rsidRDefault="0030456E" w:rsidP="00EA733A">
            <w:r w:rsidRPr="00EA733A">
              <w:t xml:space="preserve">IFRB Date: </w:t>
            </w:r>
            <w:sdt>
              <w:sdtPr>
                <w:id w:val="-720287757"/>
                <w:placeholder>
                  <w:docPart w:val="CEB61D164B0D456CBE42F4BDBCD44E90"/>
                </w:placeholder>
                <w:date>
                  <w:dateFormat w:val="MM/dd/yyyy"/>
                  <w:lid w:val="en-US"/>
                  <w:storeMappedDataAs w:val="dateTime"/>
                  <w:calendar w:val="gregorian"/>
                </w:date>
              </w:sdtPr>
              <w:sdtContent>
                <w:r w:rsidRPr="00EA733A">
                  <w:t>Click to add date</w:t>
                </w:r>
              </w:sdtContent>
            </w:sdt>
          </w:p>
        </w:tc>
        <w:tc>
          <w:tcPr>
            <w:tcW w:w="4695" w:type="dxa"/>
            <w:gridSpan w:val="2"/>
            <w:vAlign w:val="center"/>
          </w:tcPr>
          <w:p w14:paraId="3B30BE94" w14:textId="77777777" w:rsidR="0030456E" w:rsidRPr="00EA733A" w:rsidRDefault="0030456E" w:rsidP="00EA733A">
            <w:r w:rsidRPr="00EA733A">
              <w:t xml:space="preserve">Previous </w:t>
            </w:r>
            <w:proofErr w:type="spellStart"/>
            <w:r w:rsidRPr="00EA733A">
              <w:t>IFRBs</w:t>
            </w:r>
            <w:proofErr w:type="spellEnd"/>
            <w:r w:rsidRPr="00EA733A">
              <w:t xml:space="preserve">: </w:t>
            </w:r>
            <w:sdt>
              <w:sdtPr>
                <w:id w:val="85508698"/>
                <w:placeholder>
                  <w:docPart w:val="B72C199B81BE4ED385370E745D678E85"/>
                </w:placeholder>
                <w:showingPlcHdr/>
              </w:sdtPr>
              <w:sdtContent>
                <w:r w:rsidRPr="00EA733A">
                  <w:t>Click here to enter text.</w:t>
                </w:r>
              </w:sdtContent>
            </w:sdt>
          </w:p>
        </w:tc>
      </w:tr>
      <w:tr w:rsidR="0030456E" w:rsidRPr="00EA733A" w14:paraId="165D9ACD" w14:textId="77777777" w:rsidTr="00856668">
        <w:tblPrEx>
          <w:tblLook w:val="0000" w:firstRow="0" w:lastRow="0" w:firstColumn="0" w:lastColumn="0" w:noHBand="0" w:noVBand="0"/>
        </w:tblPrEx>
        <w:trPr>
          <w:trHeight w:val="233"/>
        </w:trPr>
        <w:tc>
          <w:tcPr>
            <w:tcW w:w="9350" w:type="dxa"/>
            <w:gridSpan w:val="6"/>
            <w:vAlign w:val="center"/>
          </w:tcPr>
          <w:p w14:paraId="5E146BC7" w14:textId="6D9D584E" w:rsidR="0030456E" w:rsidRPr="00EA733A" w:rsidRDefault="0030456E" w:rsidP="00EA733A">
            <w:r w:rsidRPr="00EA733A">
              <w:t xml:space="preserve">IFRB Type: </w:t>
            </w:r>
            <w:sdt>
              <w:sdtPr>
                <w:id w:val="-745495409"/>
                <w14:checkbox>
                  <w14:checked w14:val="0"/>
                  <w14:checkedState w14:val="2612" w14:font="MS Gothic"/>
                  <w14:uncheckedState w14:val="2610" w14:font="MS Gothic"/>
                </w14:checkbox>
              </w:sdtPr>
              <w:sdtContent>
                <w:r w:rsidRPr="00EA733A">
                  <w:rPr>
                    <w:rFonts w:ascii="Segoe UI Symbol" w:hAnsi="Segoe UI Symbol" w:cs="Segoe UI Symbol"/>
                  </w:rPr>
                  <w:t>☐</w:t>
                </w:r>
              </w:sdtContent>
            </w:sdt>
            <w:r w:rsidRPr="00EA733A">
              <w:t xml:space="preserve"> Initial </w:t>
            </w:r>
            <w:sdt>
              <w:sdtPr>
                <w:id w:val="1414126212"/>
                <w14:checkbox>
                  <w14:checked w14:val="0"/>
                  <w14:checkedState w14:val="2612" w14:font="MS Gothic"/>
                  <w14:uncheckedState w14:val="2610" w14:font="MS Gothic"/>
                </w14:checkbox>
              </w:sdtPr>
              <w:sdtContent>
                <w:r w:rsidRPr="00EA733A">
                  <w:rPr>
                    <w:rFonts w:ascii="Segoe UI Symbol" w:hAnsi="Segoe UI Symbol" w:cs="Segoe UI Symbol"/>
                  </w:rPr>
                  <w:t>☐</w:t>
                </w:r>
              </w:sdtContent>
            </w:sdt>
            <w:r w:rsidRPr="00EA733A">
              <w:t xml:space="preserve"> Follow-up</w:t>
            </w:r>
          </w:p>
          <w:p w14:paraId="50779360" w14:textId="324D67FB" w:rsidR="0030456E" w:rsidRPr="00EA733A" w:rsidRDefault="00000000" w:rsidP="00EA733A">
            <w:sdt>
              <w:sdtPr>
                <w:id w:val="1469010312"/>
                <w:placeholder>
                  <w:docPart w:val="42DB84D521114DAB8A5C574880D7D32F"/>
                </w:placeholder>
              </w:sdtPr>
              <w:sdtContent>
                <w:ins w:id="96" w:author="Author">
                  <w:r w:rsidR="00326B1C">
                    <w:t>Provide reason for Follow-up IFRB if applicable (e.g., revised PD)</w:t>
                  </w:r>
                </w:ins>
              </w:sdtContent>
            </w:sdt>
          </w:p>
        </w:tc>
      </w:tr>
      <w:tr w:rsidR="0030456E" w:rsidRPr="00EA733A" w14:paraId="09B0CCA1" w14:textId="77777777" w:rsidTr="00856668">
        <w:tblPrEx>
          <w:tblLook w:val="0000" w:firstRow="0" w:lastRow="0" w:firstColumn="0" w:lastColumn="0" w:noHBand="0" w:noVBand="0"/>
        </w:tblPrEx>
        <w:trPr>
          <w:trHeight w:val="233"/>
        </w:trPr>
        <w:tc>
          <w:tcPr>
            <w:tcW w:w="9350" w:type="dxa"/>
            <w:gridSpan w:val="6"/>
            <w:vAlign w:val="center"/>
          </w:tcPr>
          <w:p w14:paraId="2008648B" w14:textId="77777777" w:rsidR="0030456E" w:rsidRPr="00EA733A" w:rsidRDefault="0030456E" w:rsidP="00EA733A">
            <w:r w:rsidRPr="00EA733A">
              <w:t>IFRB Participants:</w:t>
            </w:r>
          </w:p>
          <w:p w14:paraId="7D05F991" w14:textId="77777777" w:rsidR="0030456E" w:rsidRPr="00EA733A" w:rsidRDefault="0030456E" w:rsidP="00EA733A">
            <w:r w:rsidRPr="00EA733A">
              <w:t xml:space="preserve">IFRB Chair: </w:t>
            </w:r>
            <w:sdt>
              <w:sdtPr>
                <w:id w:val="905489750"/>
                <w:placeholder>
                  <w:docPart w:val="2BA10740E4AA4D6081135E64E5EAAAE8"/>
                </w:placeholder>
                <w:showingPlcHdr/>
              </w:sdtPr>
              <w:sdtContent>
                <w:r w:rsidRPr="00EA733A">
                  <w:t>Click here to enter text.</w:t>
                </w:r>
              </w:sdtContent>
            </w:sdt>
            <w:r w:rsidRPr="00EA733A">
              <w:tab/>
            </w:r>
            <w:r w:rsidRPr="00EA733A">
              <w:tab/>
              <w:t xml:space="preserve">Inspection Branch Chief: </w:t>
            </w:r>
            <w:sdt>
              <w:sdtPr>
                <w:id w:val="656891380"/>
                <w:placeholder>
                  <w:docPart w:val="5DDEE1543CB1468283EABAE45CB3800F"/>
                </w:placeholder>
                <w:showingPlcHdr/>
              </w:sdtPr>
              <w:sdtContent>
                <w:r w:rsidRPr="00EA733A">
                  <w:t>Click here to enter text.</w:t>
                </w:r>
              </w:sdtContent>
            </w:sdt>
          </w:p>
          <w:p w14:paraId="69441E0B" w14:textId="77777777" w:rsidR="0030456E" w:rsidRPr="00EA733A" w:rsidRDefault="0030456E" w:rsidP="00EA733A">
            <w:r w:rsidRPr="00EA733A">
              <w:t xml:space="preserve">Lead Inspector: </w:t>
            </w:r>
            <w:sdt>
              <w:sdtPr>
                <w:id w:val="-1500728370"/>
                <w:placeholder>
                  <w:docPart w:val="636D3DD94C6749AE973FDD096ED0BD87"/>
                </w:placeholder>
                <w:showingPlcHdr/>
              </w:sdtPr>
              <w:sdtContent>
                <w:r w:rsidRPr="00EA733A">
                  <w:t>Click here to enter text.</w:t>
                </w:r>
              </w:sdtContent>
            </w:sdt>
            <w:r w:rsidRPr="00EA733A">
              <w:tab/>
              <w:t xml:space="preserve">SRA: </w:t>
            </w:r>
            <w:sdt>
              <w:sdtPr>
                <w:id w:val="943353024"/>
                <w:placeholder>
                  <w:docPart w:val="EF1A6EA2E8694A159AC07C70BDFF799D"/>
                </w:placeholder>
                <w:showingPlcHdr/>
              </w:sdtPr>
              <w:sdtContent>
                <w:r w:rsidRPr="00EA733A">
                  <w:t>Click here to enter text.</w:t>
                </w:r>
              </w:sdtContent>
            </w:sdt>
            <w:r w:rsidRPr="00EA733A">
              <w:tab/>
            </w:r>
            <w:r w:rsidRPr="00EA733A">
              <w:tab/>
            </w:r>
            <w:r w:rsidRPr="00EA733A">
              <w:tab/>
            </w:r>
          </w:p>
          <w:p w14:paraId="75417B43" w14:textId="77777777" w:rsidR="0030456E" w:rsidRPr="00EA733A" w:rsidRDefault="0030456E" w:rsidP="00EA733A">
            <w:r w:rsidRPr="00EA733A">
              <w:t xml:space="preserve">Projects Branch: </w:t>
            </w:r>
            <w:sdt>
              <w:sdtPr>
                <w:id w:val="1752392977"/>
                <w:placeholder>
                  <w:docPart w:val="0744B1835EFD4DD38EE0A02CE5829C40"/>
                </w:placeholder>
                <w:showingPlcHdr/>
              </w:sdtPr>
              <w:sdtContent>
                <w:r w:rsidRPr="00EA733A">
                  <w:t>Click here to enter text.</w:t>
                </w:r>
              </w:sdtContent>
            </w:sdt>
            <w:r w:rsidRPr="00EA733A">
              <w:tab/>
              <w:t xml:space="preserve">Enforcement Specialist: </w:t>
            </w:r>
            <w:sdt>
              <w:sdtPr>
                <w:id w:val="-2087515711"/>
                <w:placeholder>
                  <w:docPart w:val="A850350061364577AEAF33DC0F925FD4"/>
                </w:placeholder>
                <w:showingPlcHdr/>
              </w:sdtPr>
              <w:sdtContent>
                <w:r w:rsidRPr="00EA733A">
                  <w:t>Click here to enter text.</w:t>
                </w:r>
              </w:sdtContent>
            </w:sdt>
          </w:p>
          <w:p w14:paraId="6C22AF6D" w14:textId="77777777" w:rsidR="0030456E" w:rsidRPr="00EA733A" w:rsidRDefault="0030456E" w:rsidP="00EA733A">
            <w:r w:rsidRPr="00EA733A">
              <w:t xml:space="preserve">Other(s): </w:t>
            </w:r>
            <w:sdt>
              <w:sdtPr>
                <w:id w:val="-2095154659"/>
                <w:placeholder>
                  <w:docPart w:val="0FD8D1AB7E864CEAAC0E31BD7A20C145"/>
                </w:placeholder>
                <w:showingPlcHdr/>
              </w:sdtPr>
              <w:sdtContent>
                <w:r w:rsidRPr="00EA733A">
                  <w:t>Click here to enter text.</w:t>
                </w:r>
              </w:sdtContent>
            </w:sdt>
          </w:p>
        </w:tc>
      </w:tr>
      <w:tr w:rsidR="0030456E" w:rsidRPr="00EA733A" w14:paraId="4FA98D41" w14:textId="77777777" w:rsidTr="00856668">
        <w:tblPrEx>
          <w:tblLook w:val="0000" w:firstRow="0" w:lastRow="0" w:firstColumn="0" w:lastColumn="0" w:noHBand="0" w:noVBand="0"/>
        </w:tblPrEx>
        <w:trPr>
          <w:trHeight w:val="233"/>
        </w:trPr>
        <w:tc>
          <w:tcPr>
            <w:tcW w:w="9350" w:type="dxa"/>
            <w:gridSpan w:val="6"/>
            <w:vAlign w:val="center"/>
          </w:tcPr>
          <w:p w14:paraId="5EA702D8" w14:textId="77777777" w:rsidR="0030456E" w:rsidRPr="00EA733A" w:rsidRDefault="0030456E" w:rsidP="00EA733A">
            <w:r w:rsidRPr="00EA733A">
              <w:t>Summary of IFRB Discussion:</w:t>
            </w:r>
          </w:p>
          <w:sdt>
            <w:sdtPr>
              <w:id w:val="1682547989"/>
              <w:placeholder>
                <w:docPart w:val="5745A38BF2134FDDB01B8A2B2F831052"/>
              </w:placeholder>
            </w:sdtPr>
            <w:sdtContent>
              <w:sdt>
                <w:sdtPr>
                  <w:id w:val="-1207570865"/>
                  <w:placeholder>
                    <w:docPart w:val="AEE628A318874E90887480FF40341933"/>
                  </w:placeholder>
                </w:sdtPr>
                <w:sdtContent>
                  <w:p w14:paraId="482507D0" w14:textId="77777777" w:rsidR="0030456E" w:rsidRPr="00EA733A" w:rsidRDefault="0030456E" w:rsidP="00EA733A">
                    <w:r w:rsidRPr="00EA733A">
                      <w:t>Provide a short summary of the IFRB discussion topics and key decisions</w:t>
                    </w:r>
                  </w:p>
                </w:sdtContent>
              </w:sdt>
            </w:sdtContent>
          </w:sdt>
        </w:tc>
      </w:tr>
      <w:tr w:rsidR="0030456E" w:rsidRPr="00EA733A" w14:paraId="0F9D4E4B" w14:textId="77777777" w:rsidTr="00856668">
        <w:tblPrEx>
          <w:tblLook w:val="0000" w:firstRow="0" w:lastRow="0" w:firstColumn="0" w:lastColumn="0" w:noHBand="0" w:noVBand="0"/>
        </w:tblPrEx>
        <w:trPr>
          <w:trHeight w:val="233"/>
        </w:trPr>
        <w:tc>
          <w:tcPr>
            <w:tcW w:w="9350" w:type="dxa"/>
            <w:gridSpan w:val="6"/>
          </w:tcPr>
          <w:p w14:paraId="369CD686" w14:textId="7759F60D" w:rsidR="0030456E" w:rsidRPr="00EA733A" w:rsidRDefault="0030456E" w:rsidP="00EA733A">
            <w:r w:rsidRPr="00EA733A">
              <w:t xml:space="preserve">Performance Deficiency Approved: </w:t>
            </w:r>
            <w:sdt>
              <w:sdtPr>
                <w:id w:val="2014339639"/>
                <w14:checkbox>
                  <w14:checked w14:val="0"/>
                  <w14:checkedState w14:val="2612" w14:font="MS Gothic"/>
                  <w14:uncheckedState w14:val="2610" w14:font="MS Gothic"/>
                </w14:checkbox>
              </w:sdtPr>
              <w:sdtContent>
                <w:r w:rsidRPr="00EA733A">
                  <w:rPr>
                    <w:rFonts w:ascii="Segoe UI Symbol" w:hAnsi="Segoe UI Symbol" w:cs="Segoe UI Symbol"/>
                  </w:rPr>
                  <w:t>☐</w:t>
                </w:r>
              </w:sdtContent>
            </w:sdt>
            <w:r w:rsidRPr="00EA733A">
              <w:t xml:space="preserve"> Yes </w:t>
            </w:r>
            <w:sdt>
              <w:sdtPr>
                <w:id w:val="510802882"/>
                <w14:checkbox>
                  <w14:checked w14:val="0"/>
                  <w14:checkedState w14:val="2612" w14:font="MS Gothic"/>
                  <w14:uncheckedState w14:val="2610" w14:font="MS Gothic"/>
                </w14:checkbox>
              </w:sdtPr>
              <w:sdtContent>
                <w:r w:rsidRPr="00EA733A">
                  <w:rPr>
                    <w:rFonts w:ascii="Segoe UI Symbol" w:hAnsi="Segoe UI Symbol" w:cs="Segoe UI Symbol"/>
                  </w:rPr>
                  <w:t>☐</w:t>
                </w:r>
              </w:sdtContent>
            </w:sdt>
            <w:r w:rsidRPr="00EA733A">
              <w:t xml:space="preserve"> No</w:t>
            </w:r>
          </w:p>
          <w:sdt>
            <w:sdtPr>
              <w:id w:val="-2088296500"/>
              <w:placeholder>
                <w:docPart w:val="8A8BCD0C6240419FBFA268123D1A6091"/>
              </w:placeholder>
            </w:sdtPr>
            <w:sdtContent>
              <w:sdt>
                <w:sdtPr>
                  <w:id w:val="86351808"/>
                  <w:placeholder>
                    <w:docPart w:val="1B317931FF2943B9B18048E7A4AEB4EA"/>
                  </w:placeholder>
                </w:sdtPr>
                <w:sdtContent>
                  <w:p w14:paraId="39DE9956" w14:textId="77777777" w:rsidR="0030456E" w:rsidRPr="00EA733A" w:rsidRDefault="0030456E" w:rsidP="00EA733A">
                    <w:r w:rsidRPr="00EA733A">
                      <w:t>State the exact approved performance deficiency</w:t>
                    </w:r>
                  </w:p>
                </w:sdtContent>
              </w:sdt>
              <w:p w14:paraId="2BAD5D19" w14:textId="77777777" w:rsidR="0030456E" w:rsidRPr="00EA733A" w:rsidRDefault="00000000" w:rsidP="00EA733A"/>
            </w:sdtContent>
          </w:sdt>
          <w:p w14:paraId="34D94E4A" w14:textId="77777777" w:rsidR="0030456E" w:rsidRPr="00EA733A" w:rsidRDefault="0030456E" w:rsidP="00EA733A"/>
        </w:tc>
      </w:tr>
      <w:tr w:rsidR="0030456E" w:rsidRPr="00EA733A" w14:paraId="3DF96C7F" w14:textId="77777777" w:rsidTr="00856668">
        <w:tblPrEx>
          <w:tblLook w:val="0000" w:firstRow="0" w:lastRow="0" w:firstColumn="0" w:lastColumn="0" w:noHBand="0" w:noVBand="0"/>
        </w:tblPrEx>
        <w:trPr>
          <w:trHeight w:val="2483"/>
        </w:trPr>
        <w:tc>
          <w:tcPr>
            <w:tcW w:w="9350" w:type="dxa"/>
            <w:gridSpan w:val="6"/>
            <w:vAlign w:val="center"/>
          </w:tcPr>
          <w:p w14:paraId="20D14BD2" w14:textId="77777777" w:rsidR="0030456E" w:rsidRPr="00EA733A" w:rsidRDefault="0030456E" w:rsidP="00EA733A">
            <w:r w:rsidRPr="00EA733A">
              <w:t>Next Steps and Actions:</w:t>
            </w:r>
          </w:p>
          <w:p w14:paraId="18567016" w14:textId="1214ACCA" w:rsidR="0030456E" w:rsidRPr="00EA733A" w:rsidRDefault="00000000" w:rsidP="00EA733A">
            <w:sdt>
              <w:sdtPr>
                <w:id w:val="1571312188"/>
                <w14:checkbox>
                  <w14:checked w14:val="0"/>
                  <w14:checkedState w14:val="2612" w14:font="MS Gothic"/>
                  <w14:uncheckedState w14:val="2610" w14:font="MS Gothic"/>
                </w14:checkbox>
              </w:sdtPr>
              <w:sdtContent>
                <w:r w:rsidR="0030456E" w:rsidRPr="00EA733A">
                  <w:rPr>
                    <w:rFonts w:ascii="Segoe UI Symbol" w:hAnsi="Segoe UI Symbol" w:cs="Segoe UI Symbol"/>
                  </w:rPr>
                  <w:t>☐</w:t>
                </w:r>
              </w:sdtContent>
            </w:sdt>
            <w:r w:rsidR="0030456E" w:rsidRPr="00EA733A">
              <w:t xml:space="preserve"> Green issue, no SERP </w:t>
            </w:r>
            <w:sdt>
              <w:sdtPr>
                <w:id w:val="722331619"/>
                <w14:checkbox>
                  <w14:checked w14:val="0"/>
                  <w14:checkedState w14:val="2612" w14:font="MS Gothic"/>
                  <w14:uncheckedState w14:val="2610" w14:font="MS Gothic"/>
                </w14:checkbox>
              </w:sdtPr>
              <w:sdtContent>
                <w:r w:rsidR="0030456E" w:rsidRPr="00EA733A">
                  <w:rPr>
                    <w:rFonts w:ascii="Segoe UI Symbol" w:hAnsi="Segoe UI Symbol" w:cs="Segoe UI Symbol"/>
                  </w:rPr>
                  <w:t>☐</w:t>
                </w:r>
              </w:sdtContent>
            </w:sdt>
            <w:r w:rsidR="0030456E" w:rsidRPr="00EA733A">
              <w:t xml:space="preserve"> Planning SERP </w:t>
            </w:r>
            <w:sdt>
              <w:sdtPr>
                <w:id w:val="1436860783"/>
                <w14:checkbox>
                  <w14:checked w14:val="0"/>
                  <w14:checkedState w14:val="2612" w14:font="MS Gothic"/>
                  <w14:uncheckedState w14:val="2610" w14:font="MS Gothic"/>
                </w14:checkbox>
              </w:sdtPr>
              <w:sdtContent>
                <w:r w:rsidR="0030456E" w:rsidRPr="00EA733A">
                  <w:rPr>
                    <w:rFonts w:ascii="Segoe UI Symbol" w:hAnsi="Segoe UI Symbol" w:cs="Segoe UI Symbol"/>
                  </w:rPr>
                  <w:t>☐</w:t>
                </w:r>
              </w:sdtContent>
            </w:sdt>
            <w:r w:rsidR="0030456E" w:rsidRPr="00EA733A">
              <w:t xml:space="preserve"> Complete </w:t>
            </w:r>
            <w:ins w:id="97" w:author="Author">
              <w:r w:rsidR="0072043C">
                <w:t xml:space="preserve">SDP </w:t>
              </w:r>
              <w:r w:rsidR="00605AF4">
                <w:t>evaluation</w:t>
              </w:r>
            </w:ins>
            <w:r w:rsidR="0030456E" w:rsidRPr="00EA733A">
              <w:t xml:space="preserve"> and SERP</w:t>
            </w:r>
          </w:p>
          <w:tbl>
            <w:tblPr>
              <w:tblW w:w="0" w:type="auto"/>
              <w:tblLook w:val="04A0" w:firstRow="1" w:lastRow="0" w:firstColumn="1" w:lastColumn="0" w:noHBand="0" w:noVBand="1"/>
            </w:tblPr>
            <w:tblGrid>
              <w:gridCol w:w="2116"/>
              <w:gridCol w:w="3311"/>
              <w:gridCol w:w="1704"/>
              <w:gridCol w:w="1943"/>
            </w:tblGrid>
            <w:tr w:rsidR="0030456E" w:rsidRPr="003D1638" w14:paraId="45594AF7" w14:textId="77777777" w:rsidTr="0090103B">
              <w:tc>
                <w:tcPr>
                  <w:tcW w:w="2116" w:type="dxa"/>
                  <w:shd w:val="clear" w:color="auto" w:fill="FFFFFF" w:themeFill="background1"/>
                </w:tcPr>
                <w:p w14:paraId="4716C9B1" w14:textId="77777777" w:rsidR="0030456E" w:rsidRPr="003D1638" w:rsidRDefault="0030456E" w:rsidP="00EA733A">
                  <w:pPr>
                    <w:rPr>
                      <w:u w:val="single"/>
                    </w:rPr>
                  </w:pPr>
                  <w:r w:rsidRPr="003D1638">
                    <w:rPr>
                      <w:u w:val="single"/>
                    </w:rPr>
                    <w:t>Assigned Date</w:t>
                  </w:r>
                </w:p>
              </w:tc>
              <w:tc>
                <w:tcPr>
                  <w:tcW w:w="3311" w:type="dxa"/>
                  <w:shd w:val="clear" w:color="auto" w:fill="FFFFFF" w:themeFill="background1"/>
                </w:tcPr>
                <w:p w14:paraId="50447300" w14:textId="77777777" w:rsidR="0030456E" w:rsidRPr="003D1638" w:rsidRDefault="0030456E" w:rsidP="00EA733A">
                  <w:pPr>
                    <w:rPr>
                      <w:u w:val="single"/>
                    </w:rPr>
                  </w:pPr>
                  <w:r w:rsidRPr="003D1638">
                    <w:rPr>
                      <w:u w:val="single"/>
                    </w:rPr>
                    <w:t>Action</w:t>
                  </w:r>
                </w:p>
              </w:tc>
              <w:tc>
                <w:tcPr>
                  <w:tcW w:w="1704" w:type="dxa"/>
                  <w:shd w:val="clear" w:color="auto" w:fill="FFFFFF" w:themeFill="background1"/>
                </w:tcPr>
                <w:p w14:paraId="6CFCAFD2" w14:textId="77777777" w:rsidR="0030456E" w:rsidRPr="003D1638" w:rsidRDefault="0030456E" w:rsidP="00EA733A">
                  <w:pPr>
                    <w:rPr>
                      <w:u w:val="single"/>
                    </w:rPr>
                  </w:pPr>
                  <w:r w:rsidRPr="003D1638">
                    <w:rPr>
                      <w:u w:val="single"/>
                    </w:rPr>
                    <w:t>Owner</w:t>
                  </w:r>
                </w:p>
              </w:tc>
              <w:tc>
                <w:tcPr>
                  <w:tcW w:w="1943" w:type="dxa"/>
                  <w:shd w:val="clear" w:color="auto" w:fill="FFFFFF" w:themeFill="background1"/>
                </w:tcPr>
                <w:p w14:paraId="34F20FEA" w14:textId="77777777" w:rsidR="0030456E" w:rsidRPr="003D1638" w:rsidRDefault="0030456E" w:rsidP="00EA733A">
                  <w:pPr>
                    <w:rPr>
                      <w:u w:val="single"/>
                    </w:rPr>
                  </w:pPr>
                  <w:r w:rsidRPr="003D1638">
                    <w:rPr>
                      <w:u w:val="single"/>
                    </w:rPr>
                    <w:t>Due date</w:t>
                  </w:r>
                </w:p>
              </w:tc>
            </w:tr>
            <w:tr w:rsidR="0030456E" w:rsidRPr="00EA733A" w14:paraId="4FD7567A" w14:textId="77777777" w:rsidTr="0090103B">
              <w:sdt>
                <w:sdtPr>
                  <w:id w:val="-687054697"/>
                  <w:placeholder>
                    <w:docPart w:val="F2F883EFD3434F759B7A5A50B0E9D359"/>
                  </w:placeholder>
                  <w:showingPlcHdr/>
                  <w:date w:fullDate="2016-04-07T00:00:00Z">
                    <w:dateFormat w:val="MM/dd/yyyy"/>
                    <w:lid w:val="en-US"/>
                    <w:storeMappedDataAs w:val="dateTime"/>
                    <w:calendar w:val="gregorian"/>
                  </w:date>
                </w:sdtPr>
                <w:sdtContent>
                  <w:tc>
                    <w:tcPr>
                      <w:tcW w:w="2116" w:type="dxa"/>
                    </w:tcPr>
                    <w:p w14:paraId="0D9DC019" w14:textId="77777777" w:rsidR="0030456E" w:rsidRPr="00EA733A" w:rsidRDefault="0030456E" w:rsidP="00EA733A">
                      <w:r w:rsidRPr="00EA733A">
                        <w:t>Click here to enter a date.</w:t>
                      </w:r>
                    </w:p>
                  </w:tc>
                </w:sdtContent>
              </w:sdt>
              <w:tc>
                <w:tcPr>
                  <w:tcW w:w="3311" w:type="dxa"/>
                </w:tcPr>
                <w:p w14:paraId="77DF34CD" w14:textId="77777777" w:rsidR="0030456E" w:rsidRPr="00EA733A" w:rsidRDefault="0030456E" w:rsidP="00EA733A"/>
              </w:tc>
              <w:tc>
                <w:tcPr>
                  <w:tcW w:w="1704" w:type="dxa"/>
                </w:tcPr>
                <w:p w14:paraId="48F9A5BE" w14:textId="77777777" w:rsidR="0030456E" w:rsidRPr="00EA733A" w:rsidRDefault="0030456E" w:rsidP="00EA733A"/>
              </w:tc>
              <w:sdt>
                <w:sdtPr>
                  <w:id w:val="-364910136"/>
                  <w:placeholder>
                    <w:docPart w:val="EC5539FDD9DA4809A0C7065D1FD88155"/>
                  </w:placeholder>
                  <w:showingPlcHdr/>
                  <w:date>
                    <w:dateFormat w:val="MM/dd/yyyy"/>
                    <w:lid w:val="en-US"/>
                    <w:storeMappedDataAs w:val="dateTime"/>
                    <w:calendar w:val="gregorian"/>
                  </w:date>
                </w:sdtPr>
                <w:sdtContent>
                  <w:tc>
                    <w:tcPr>
                      <w:tcW w:w="1943" w:type="dxa"/>
                    </w:tcPr>
                    <w:p w14:paraId="2C583ADF" w14:textId="77777777" w:rsidR="0030456E" w:rsidRPr="00EA733A" w:rsidRDefault="0030456E" w:rsidP="00EA733A">
                      <w:r w:rsidRPr="00EA733A">
                        <w:t>Click here to enter a date.</w:t>
                      </w:r>
                    </w:p>
                  </w:tc>
                </w:sdtContent>
              </w:sdt>
            </w:tr>
            <w:tr w:rsidR="0030456E" w:rsidRPr="00EA733A" w14:paraId="63AC264A" w14:textId="77777777" w:rsidTr="0090103B">
              <w:sdt>
                <w:sdtPr>
                  <w:id w:val="-103812925"/>
                  <w:placeholder>
                    <w:docPart w:val="583AB4706FA74C40A6EC2BAB9274F331"/>
                  </w:placeholder>
                  <w:showingPlcHdr/>
                  <w:date>
                    <w:dateFormat w:val="MM/dd/yyyy"/>
                    <w:lid w:val="en-US"/>
                    <w:storeMappedDataAs w:val="dateTime"/>
                    <w:calendar w:val="gregorian"/>
                  </w:date>
                </w:sdtPr>
                <w:sdtContent>
                  <w:tc>
                    <w:tcPr>
                      <w:tcW w:w="2116" w:type="dxa"/>
                    </w:tcPr>
                    <w:p w14:paraId="131D5B84" w14:textId="77777777" w:rsidR="0030456E" w:rsidRPr="00EA733A" w:rsidRDefault="0030456E" w:rsidP="00EA733A">
                      <w:r w:rsidRPr="00EA733A">
                        <w:t>Click here to enter a date.</w:t>
                      </w:r>
                    </w:p>
                  </w:tc>
                </w:sdtContent>
              </w:sdt>
              <w:tc>
                <w:tcPr>
                  <w:tcW w:w="3311" w:type="dxa"/>
                </w:tcPr>
                <w:p w14:paraId="684C9E95" w14:textId="77777777" w:rsidR="0030456E" w:rsidRPr="00EA733A" w:rsidRDefault="0030456E" w:rsidP="00EA733A"/>
              </w:tc>
              <w:tc>
                <w:tcPr>
                  <w:tcW w:w="1704" w:type="dxa"/>
                </w:tcPr>
                <w:p w14:paraId="5E6CACD8" w14:textId="77777777" w:rsidR="0030456E" w:rsidRPr="00EA733A" w:rsidRDefault="0030456E" w:rsidP="00EA733A"/>
              </w:tc>
              <w:sdt>
                <w:sdtPr>
                  <w:id w:val="-723752778"/>
                  <w:placeholder>
                    <w:docPart w:val="A82BAC7FBC614D47A7351CB755D7D483"/>
                  </w:placeholder>
                  <w:showingPlcHdr/>
                  <w:date>
                    <w:dateFormat w:val="MM/dd/yyyy"/>
                    <w:lid w:val="en-US"/>
                    <w:storeMappedDataAs w:val="dateTime"/>
                    <w:calendar w:val="gregorian"/>
                  </w:date>
                </w:sdtPr>
                <w:sdtContent>
                  <w:tc>
                    <w:tcPr>
                      <w:tcW w:w="1943" w:type="dxa"/>
                    </w:tcPr>
                    <w:p w14:paraId="0A2FB7D5" w14:textId="77777777" w:rsidR="0030456E" w:rsidRPr="00EA733A" w:rsidRDefault="0030456E" w:rsidP="00EA733A">
                      <w:r w:rsidRPr="00EA733A">
                        <w:t>Click here to enter a date.</w:t>
                      </w:r>
                    </w:p>
                  </w:tc>
                </w:sdtContent>
              </w:sdt>
            </w:tr>
            <w:tr w:rsidR="0030456E" w:rsidRPr="00EA733A" w14:paraId="26D61B4C" w14:textId="77777777" w:rsidTr="0090103B">
              <w:sdt>
                <w:sdtPr>
                  <w:id w:val="-1546822967"/>
                  <w:placeholder>
                    <w:docPart w:val="964D7CA44BAD429EBEC3FD2F77306B00"/>
                  </w:placeholder>
                  <w:showingPlcHdr/>
                  <w:date>
                    <w:dateFormat w:val="MM/dd/yyyy"/>
                    <w:lid w:val="en-US"/>
                    <w:storeMappedDataAs w:val="dateTime"/>
                    <w:calendar w:val="gregorian"/>
                  </w:date>
                </w:sdtPr>
                <w:sdtContent>
                  <w:tc>
                    <w:tcPr>
                      <w:tcW w:w="2116" w:type="dxa"/>
                    </w:tcPr>
                    <w:p w14:paraId="5E45E2C3" w14:textId="77777777" w:rsidR="0030456E" w:rsidRPr="00EA733A" w:rsidRDefault="0030456E" w:rsidP="00EA733A">
                      <w:r w:rsidRPr="00EA733A">
                        <w:t>Click here to enter a date.</w:t>
                      </w:r>
                    </w:p>
                  </w:tc>
                </w:sdtContent>
              </w:sdt>
              <w:tc>
                <w:tcPr>
                  <w:tcW w:w="3311" w:type="dxa"/>
                </w:tcPr>
                <w:p w14:paraId="3A1932AC" w14:textId="77777777" w:rsidR="0030456E" w:rsidRPr="00EA733A" w:rsidRDefault="0030456E" w:rsidP="00EA733A"/>
              </w:tc>
              <w:tc>
                <w:tcPr>
                  <w:tcW w:w="1704" w:type="dxa"/>
                </w:tcPr>
                <w:p w14:paraId="73B9D689" w14:textId="77777777" w:rsidR="0030456E" w:rsidRPr="00EA733A" w:rsidRDefault="0030456E" w:rsidP="00EA733A"/>
              </w:tc>
              <w:sdt>
                <w:sdtPr>
                  <w:id w:val="554283003"/>
                  <w:placeholder>
                    <w:docPart w:val="3B1A7A04D8EE4C6D831ADCAFD78066DB"/>
                  </w:placeholder>
                  <w:showingPlcHdr/>
                  <w:date>
                    <w:dateFormat w:val="MM/dd/yyyy"/>
                    <w:lid w:val="en-US"/>
                    <w:storeMappedDataAs w:val="dateTime"/>
                    <w:calendar w:val="gregorian"/>
                  </w:date>
                </w:sdtPr>
                <w:sdtContent>
                  <w:tc>
                    <w:tcPr>
                      <w:tcW w:w="1943" w:type="dxa"/>
                    </w:tcPr>
                    <w:p w14:paraId="3B682EBF" w14:textId="77777777" w:rsidR="0030456E" w:rsidRPr="00EA733A" w:rsidRDefault="0030456E" w:rsidP="00EA733A">
                      <w:r w:rsidRPr="00EA733A">
                        <w:t>Click here to enter a date.</w:t>
                      </w:r>
                    </w:p>
                  </w:tc>
                </w:sdtContent>
              </w:sdt>
            </w:tr>
          </w:tbl>
          <w:p w14:paraId="7EE1F824" w14:textId="77777777" w:rsidR="0030456E" w:rsidRPr="00EA733A" w:rsidRDefault="0030456E" w:rsidP="00EA733A"/>
        </w:tc>
      </w:tr>
      <w:tr w:rsidR="0030456E" w:rsidRPr="00EA733A" w14:paraId="23C52A7B" w14:textId="77777777" w:rsidTr="00856668">
        <w:tblPrEx>
          <w:tblLook w:val="0000" w:firstRow="0" w:lastRow="0" w:firstColumn="0" w:lastColumn="0" w:noHBand="0" w:noVBand="0"/>
        </w:tblPrEx>
        <w:trPr>
          <w:trHeight w:val="557"/>
        </w:trPr>
        <w:tc>
          <w:tcPr>
            <w:tcW w:w="4655" w:type="dxa"/>
            <w:gridSpan w:val="4"/>
          </w:tcPr>
          <w:p w14:paraId="24C421E0" w14:textId="745D5014" w:rsidR="0030456E" w:rsidRPr="00EA733A" w:rsidRDefault="0030456E" w:rsidP="00EA733A">
            <w:r w:rsidRPr="00EA733A">
              <w:t>IFRB Chair:</w:t>
            </w:r>
            <w:r w:rsidR="000E41B1">
              <w:t xml:space="preserve"> </w:t>
            </w:r>
            <w:sdt>
              <w:sdtPr>
                <w:id w:val="-40829365"/>
                <w:placeholder>
                  <w:docPart w:val="0F4E2289EA9F4B1985740E0E589DD1D1"/>
                </w:placeholder>
                <w:showingPlcHdr/>
              </w:sdtPr>
              <w:sdtContent>
                <w:r w:rsidR="000E41B1" w:rsidRPr="00EA733A">
                  <w:t>Click here to enter text.</w:t>
                </w:r>
              </w:sdtContent>
            </w:sdt>
          </w:p>
        </w:tc>
        <w:tc>
          <w:tcPr>
            <w:tcW w:w="4695" w:type="dxa"/>
            <w:gridSpan w:val="2"/>
          </w:tcPr>
          <w:p w14:paraId="13544AC5" w14:textId="2575A7E1" w:rsidR="0030456E" w:rsidRPr="00EA733A" w:rsidRDefault="0030456E" w:rsidP="00EA733A">
            <w:r w:rsidRPr="00EA733A">
              <w:t>Date</w:t>
            </w:r>
            <w:r w:rsidR="00BE7ACE">
              <w:t xml:space="preserve"> </w:t>
            </w:r>
            <w:ins w:id="98" w:author="Author">
              <w:r w:rsidR="00822476">
                <w:t>Approved</w:t>
              </w:r>
            </w:ins>
            <w:r w:rsidRPr="00EA733A">
              <w:t xml:space="preserve">: </w:t>
            </w:r>
            <w:sdt>
              <w:sdtPr>
                <w:id w:val="-1452775831"/>
                <w:placeholder>
                  <w:docPart w:val="492726A7A0154E97BA4E730CFE8B84E8"/>
                </w:placeholder>
                <w:date>
                  <w:dateFormat w:val="MM/dd/yyyy"/>
                  <w:lid w:val="en-US"/>
                  <w:storeMappedDataAs w:val="dateTime"/>
                  <w:calendar w:val="gregorian"/>
                </w:date>
              </w:sdtPr>
              <w:sdtContent>
                <w:r w:rsidRPr="00EA733A">
                  <w:t>Click to add date</w:t>
                </w:r>
              </w:sdtContent>
            </w:sdt>
          </w:p>
        </w:tc>
      </w:tr>
      <w:tr w:rsidR="0030456E" w:rsidRPr="00EA733A" w14:paraId="666E1DB0" w14:textId="77777777" w:rsidTr="00856668">
        <w:tblPrEx>
          <w:tblLook w:val="0000" w:firstRow="0" w:lastRow="0" w:firstColumn="0" w:lastColumn="0" w:noHBand="0" w:noVBand="0"/>
        </w:tblPrEx>
        <w:trPr>
          <w:trHeight w:val="530"/>
        </w:trPr>
        <w:tc>
          <w:tcPr>
            <w:tcW w:w="4655" w:type="dxa"/>
            <w:gridSpan w:val="4"/>
            <w:vAlign w:val="center"/>
          </w:tcPr>
          <w:p w14:paraId="73BAC464" w14:textId="21FA792D" w:rsidR="0030456E" w:rsidRDefault="0030456E" w:rsidP="00EA733A">
            <w:r w:rsidRPr="00EA733A">
              <w:t>IFRB Chair to discuss IFRB outcome with senior licensee management</w:t>
            </w:r>
            <w:r w:rsidR="00B94EAC">
              <w:t>.</w:t>
            </w:r>
          </w:p>
          <w:sdt>
            <w:sdtPr>
              <w:id w:val="1020580164"/>
              <w:placeholder>
                <w:docPart w:val="660A993D2F95475996BB926CCF9D7981"/>
              </w:placeholder>
            </w:sdtPr>
            <w:sdtContent>
              <w:p w14:paraId="5DFB6C06" w14:textId="309FAF10" w:rsidR="008D281C" w:rsidRPr="00EA733A" w:rsidRDefault="0075175D" w:rsidP="00EA733A">
                <w:ins w:id="99" w:author="Author">
                  <w:r w:rsidRPr="00B94EAC">
                    <w:rPr>
                      <w:i/>
                      <w:iCs/>
                    </w:rPr>
                    <w:t xml:space="preserve">List any additional </w:t>
                  </w:r>
                  <w:r w:rsidR="00D63421">
                    <w:rPr>
                      <w:i/>
                      <w:iCs/>
                    </w:rPr>
                    <w:t xml:space="preserve">key </w:t>
                  </w:r>
                  <w:r w:rsidRPr="00B94EAC">
                    <w:rPr>
                      <w:i/>
                      <w:iCs/>
                    </w:rPr>
                    <w:t>messages bey</w:t>
                  </w:r>
                  <w:r w:rsidR="00320AFA" w:rsidRPr="00B94EAC">
                    <w:rPr>
                      <w:i/>
                      <w:iCs/>
                    </w:rPr>
                    <w:t>ond items already included in this form</w:t>
                  </w:r>
                  <w:r w:rsidR="001454C1" w:rsidRPr="00B94EAC">
                    <w:rPr>
                      <w:i/>
                      <w:iCs/>
                    </w:rPr>
                    <w:t xml:space="preserve">. See section 4 of this guidance for </w:t>
                  </w:r>
                  <w:r w:rsidR="00B94EAC" w:rsidRPr="00B94EAC">
                    <w:rPr>
                      <w:i/>
                      <w:iCs/>
                    </w:rPr>
                    <w:t>topics that should be discussed with the licensee.</w:t>
                  </w:r>
                </w:ins>
              </w:p>
            </w:sdtContent>
          </w:sdt>
        </w:tc>
        <w:tc>
          <w:tcPr>
            <w:tcW w:w="4695" w:type="dxa"/>
            <w:gridSpan w:val="2"/>
            <w:vAlign w:val="center"/>
          </w:tcPr>
          <w:p w14:paraId="116C1CFE" w14:textId="1670D54A" w:rsidR="0030456E" w:rsidRPr="00EA733A" w:rsidRDefault="0030456E" w:rsidP="00EA733A">
            <w:r w:rsidRPr="00EA733A">
              <w:t xml:space="preserve">Licensee individual: </w:t>
            </w:r>
            <w:sdt>
              <w:sdtPr>
                <w:id w:val="174394483"/>
                <w:placeholder>
                  <w:docPart w:val="3385487737BE4EBBBB5198188669A1CA"/>
                </w:placeholder>
                <w:showingPlcHdr/>
              </w:sdtPr>
              <w:sdtContent>
                <w:r w:rsidRPr="00EA733A">
                  <w:t>Click here to enter text.</w:t>
                </w:r>
              </w:sdtContent>
            </w:sdt>
          </w:p>
          <w:p w14:paraId="7BA0E495" w14:textId="01B3479C" w:rsidR="0030456E" w:rsidRPr="00EA733A" w:rsidRDefault="0030456E" w:rsidP="00EA733A">
            <w:r w:rsidRPr="00EA733A">
              <w:t xml:space="preserve">Date contacted: </w:t>
            </w:r>
            <w:sdt>
              <w:sdtPr>
                <w:id w:val="-1393267940"/>
                <w:placeholder>
                  <w:docPart w:val="526BF38A47AD4ED9AADB009D2452F9F9"/>
                </w:placeholder>
                <w:date>
                  <w:dateFormat w:val="MM/dd/yyyy"/>
                  <w:lid w:val="en-US"/>
                  <w:storeMappedDataAs w:val="dateTime"/>
                  <w:calendar w:val="gregorian"/>
                </w:date>
              </w:sdtPr>
              <w:sdtContent>
                <w:r w:rsidRPr="00EA733A">
                  <w:t>Click to add date</w:t>
                </w:r>
              </w:sdtContent>
            </w:sdt>
          </w:p>
        </w:tc>
      </w:tr>
    </w:tbl>
    <w:p w14:paraId="7141F5B2" w14:textId="77777777" w:rsidR="00C55611" w:rsidRPr="00EA733A" w:rsidRDefault="00C55611" w:rsidP="009912E1">
      <w:pPr>
        <w:pStyle w:val="BodyText"/>
      </w:pPr>
    </w:p>
    <w:p w14:paraId="0A7BA6AD" w14:textId="77777777" w:rsidR="00C55611" w:rsidRPr="00EA733A" w:rsidRDefault="00C55611" w:rsidP="009912E1">
      <w:pPr>
        <w:pStyle w:val="BodyText"/>
        <w:sectPr w:rsidR="00C55611" w:rsidRPr="00EA733A" w:rsidSect="00C86670">
          <w:headerReference w:type="default" r:id="rId10"/>
          <w:footerReference w:type="default" r:id="rId11"/>
          <w:pgSz w:w="12240" w:h="15840"/>
          <w:pgMar w:top="1440" w:right="1440" w:bottom="1440" w:left="1440" w:header="720" w:footer="720" w:gutter="0"/>
          <w:pgNumType w:start="1"/>
          <w:cols w:space="720"/>
          <w:docGrid w:linePitch="360"/>
        </w:sectPr>
      </w:pPr>
    </w:p>
    <w:p w14:paraId="1807D26F" w14:textId="77777777" w:rsidR="003B5881" w:rsidRDefault="00701ED5" w:rsidP="000E023B">
      <w:pPr>
        <w:pStyle w:val="attachmenttitle"/>
      </w:pPr>
      <w:r w:rsidRPr="00EA733A">
        <w:lastRenderedPageBreak/>
        <w:t>Exhibit 2</w:t>
      </w:r>
      <w:r>
        <w:t xml:space="preserve">: </w:t>
      </w:r>
      <w:r w:rsidRPr="00EA733A">
        <w:t>Inspection And Significance Determination Process Metrics</w:t>
      </w:r>
    </w:p>
    <w:p w14:paraId="68E4325C" w14:textId="01639D67" w:rsidR="00C55611" w:rsidRPr="000E023B" w:rsidRDefault="00C55611" w:rsidP="009912E1">
      <w:pPr>
        <w:pStyle w:val="BodyText"/>
      </w:pPr>
    </w:p>
    <w:p w14:paraId="58D73EA0" w14:textId="5667D5AE" w:rsidR="0016473D" w:rsidRDefault="00722147" w:rsidP="006F0709">
      <w:pPr>
        <w:jc w:val="center"/>
      </w:pPr>
      <w:ins w:id="100" w:author="Author">
        <w:r>
          <w:rPr>
            <w:noProof/>
          </w:rPr>
          <w:drawing>
            <wp:inline distT="0" distB="0" distL="0" distR="0" wp14:anchorId="733F65D6" wp14:editId="72E92591">
              <wp:extent cx="5943600" cy="4561205"/>
              <wp:effectExtent l="0" t="0" r="0" b="0"/>
              <wp:docPr id="487775973"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775973" name="Picture 1" descr="Diagram&#10;&#10;Description automatically generated"/>
                      <pic:cNvPicPr/>
                    </pic:nvPicPr>
                    <pic:blipFill>
                      <a:blip r:embed="rId12"/>
                      <a:stretch>
                        <a:fillRect/>
                      </a:stretch>
                    </pic:blipFill>
                    <pic:spPr>
                      <a:xfrm>
                        <a:off x="0" y="0"/>
                        <a:ext cx="5943600" cy="4561205"/>
                      </a:xfrm>
                      <a:prstGeom prst="rect">
                        <a:avLst/>
                      </a:prstGeom>
                    </pic:spPr>
                  </pic:pic>
                </a:graphicData>
              </a:graphic>
            </wp:inline>
          </w:drawing>
        </w:r>
      </w:ins>
    </w:p>
    <w:p w14:paraId="0EFEFBFB" w14:textId="298C6579" w:rsidR="00C55611" w:rsidRPr="00EA733A" w:rsidRDefault="00C55611" w:rsidP="006F0709">
      <w:pPr>
        <w:jc w:val="center"/>
      </w:pPr>
    </w:p>
    <w:p w14:paraId="4258BF54" w14:textId="0AAEFD69" w:rsidR="00C55611" w:rsidRPr="00EA733A" w:rsidRDefault="00C55611" w:rsidP="00EA733A">
      <w:pPr>
        <w:sectPr w:rsidR="00C55611" w:rsidRPr="00EA733A" w:rsidSect="001A0014">
          <w:footerReference w:type="default" r:id="rId13"/>
          <w:pgSz w:w="15840" w:h="12240" w:orient="landscape"/>
          <w:pgMar w:top="1440" w:right="1440" w:bottom="1440" w:left="1440" w:header="720" w:footer="720" w:gutter="0"/>
          <w:pgNumType w:start="1"/>
          <w:cols w:space="720"/>
          <w:docGrid w:linePitch="360"/>
        </w:sectPr>
      </w:pPr>
    </w:p>
    <w:p w14:paraId="054AC4C9" w14:textId="254A6305" w:rsidR="00C55611" w:rsidRPr="00EA733A" w:rsidRDefault="00C55611" w:rsidP="005D75A2">
      <w:pPr>
        <w:pStyle w:val="attachmenttitle"/>
      </w:pPr>
      <w:r w:rsidRPr="00EA733A">
        <w:lastRenderedPageBreak/>
        <w:t>Attachment 1</w:t>
      </w:r>
      <w:r w:rsidR="005D75A2">
        <w:t xml:space="preserve">: </w:t>
      </w:r>
      <w:r w:rsidRPr="00EA733A">
        <w:t>Revision History for IMC 0609 Attachment 5</w:t>
      </w:r>
    </w:p>
    <w:tbl>
      <w:tblPr>
        <w:tblW w:w="12960" w:type="dxa"/>
        <w:tblLayout w:type="fixed"/>
        <w:tblCellMar>
          <w:left w:w="120" w:type="dxa"/>
          <w:right w:w="120" w:type="dxa"/>
        </w:tblCellMar>
        <w:tblLook w:val="04A0" w:firstRow="1" w:lastRow="0" w:firstColumn="1" w:lastColumn="0" w:noHBand="0" w:noVBand="1"/>
      </w:tblPr>
      <w:tblGrid>
        <w:gridCol w:w="1431"/>
        <w:gridCol w:w="1619"/>
        <w:gridCol w:w="5491"/>
        <w:gridCol w:w="2069"/>
        <w:gridCol w:w="2350"/>
      </w:tblGrid>
      <w:tr w:rsidR="00537026" w14:paraId="51C2B084" w14:textId="77777777" w:rsidTr="00254436">
        <w:trPr>
          <w:tblHeader/>
        </w:trPr>
        <w:tc>
          <w:tcPr>
            <w:tcW w:w="143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1700BC87" w14:textId="77777777" w:rsidR="00537026" w:rsidRDefault="00537026">
            <w:pPr>
              <w:pStyle w:val="BodyText-table"/>
            </w:pPr>
            <w:r>
              <w:t>Commitment Tracking Number</w:t>
            </w:r>
          </w:p>
        </w:tc>
        <w:tc>
          <w:tcPr>
            <w:tcW w:w="161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124D4DA1" w14:textId="77777777" w:rsidR="00537026" w:rsidRDefault="00537026">
            <w:pPr>
              <w:pStyle w:val="BodyText-table"/>
            </w:pPr>
            <w:r>
              <w:t>Accession Number</w:t>
            </w:r>
          </w:p>
          <w:p w14:paraId="3AA7D103" w14:textId="77777777" w:rsidR="00537026" w:rsidRDefault="00537026">
            <w:pPr>
              <w:pStyle w:val="BodyText-table"/>
            </w:pPr>
            <w:r>
              <w:t>Issue Date</w:t>
            </w:r>
          </w:p>
          <w:p w14:paraId="530A2A6B" w14:textId="77777777" w:rsidR="00537026" w:rsidRDefault="00537026">
            <w:pPr>
              <w:pStyle w:val="BodyText-table"/>
            </w:pPr>
            <w:r>
              <w:t>Change Notice</w:t>
            </w:r>
          </w:p>
        </w:tc>
        <w:tc>
          <w:tcPr>
            <w:tcW w:w="549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80A2BE7" w14:textId="77777777" w:rsidR="00537026" w:rsidRDefault="00537026">
            <w:pPr>
              <w:pStyle w:val="BodyText-table"/>
            </w:pPr>
            <w:r>
              <w:t>Description of Change</w:t>
            </w:r>
          </w:p>
          <w:p w14:paraId="49431F60" w14:textId="77777777" w:rsidR="00537026" w:rsidRDefault="00537026">
            <w:pPr>
              <w:pStyle w:val="BodyText-table"/>
            </w:pPr>
          </w:p>
        </w:tc>
        <w:tc>
          <w:tcPr>
            <w:tcW w:w="206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2F177347" w14:textId="77777777" w:rsidR="00537026" w:rsidRDefault="00537026">
            <w:pPr>
              <w:pStyle w:val="BodyText-table"/>
            </w:pPr>
            <w:r>
              <w:t>Description of Training Required and Completion Date</w:t>
            </w:r>
          </w:p>
        </w:tc>
        <w:tc>
          <w:tcPr>
            <w:tcW w:w="235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31AE369F" w14:textId="77777777" w:rsidR="00537026" w:rsidRDefault="00537026">
            <w:pPr>
              <w:pStyle w:val="BodyText-table"/>
            </w:pPr>
            <w:r>
              <w:t>Comment Resolution and Closed Feedback Form Accession Number</w:t>
            </w:r>
          </w:p>
          <w:p w14:paraId="037244B6" w14:textId="77777777" w:rsidR="00537026" w:rsidRDefault="00537026">
            <w:pPr>
              <w:pStyle w:val="BodyText-table"/>
            </w:pPr>
            <w:r>
              <w:t>(Pre-Decisional, Non-Public Information)</w:t>
            </w:r>
          </w:p>
        </w:tc>
      </w:tr>
      <w:tr w:rsidR="00537026" w14:paraId="798711B3" w14:textId="77777777" w:rsidTr="00254436">
        <w:tc>
          <w:tcPr>
            <w:tcW w:w="143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BC39E5D" w14:textId="77777777" w:rsidR="00537026" w:rsidRDefault="00537026" w:rsidP="00537026">
            <w:pPr>
              <w:pStyle w:val="BodyText-table"/>
            </w:pPr>
          </w:p>
        </w:tc>
        <w:tc>
          <w:tcPr>
            <w:tcW w:w="161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91CC9E4" w14:textId="77777777" w:rsidR="00537026" w:rsidRPr="00EA733A" w:rsidRDefault="00537026" w:rsidP="00537026">
            <w:r w:rsidRPr="00EA733A">
              <w:t>ML16103A405</w:t>
            </w:r>
          </w:p>
          <w:p w14:paraId="607A258A" w14:textId="77777777" w:rsidR="00537026" w:rsidRPr="00EA733A" w:rsidRDefault="00537026" w:rsidP="00537026">
            <w:r w:rsidRPr="00EA733A">
              <w:t>10/28/16</w:t>
            </w:r>
          </w:p>
          <w:p w14:paraId="3A9F231D" w14:textId="48FF06C2" w:rsidR="00537026" w:rsidRDefault="00537026" w:rsidP="00537026">
            <w:pPr>
              <w:pStyle w:val="BodyText-table"/>
            </w:pPr>
            <w:r w:rsidRPr="00EA733A">
              <w:t>CN 16-028</w:t>
            </w:r>
          </w:p>
        </w:tc>
        <w:tc>
          <w:tcPr>
            <w:tcW w:w="549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612D466" w14:textId="7B04930B" w:rsidR="00537026" w:rsidRDefault="00537026" w:rsidP="00537026">
            <w:pPr>
              <w:pStyle w:val="BodyText-table"/>
            </w:pPr>
            <w:r w:rsidRPr="00EA733A">
              <w:t xml:space="preserve">This is a new inspection manual chapter developed as part of an NRC initiative to improve the efficiency and effectiveness for making decisions on </w:t>
            </w:r>
            <w:r>
              <w:t>GTG</w:t>
            </w:r>
            <w:r w:rsidRPr="00EA733A">
              <w:t xml:space="preserve"> inspection findings. This document will be used throughout a test phase which is expected to be completed by December 31, 2017, if not sooner.</w:t>
            </w:r>
          </w:p>
        </w:tc>
        <w:tc>
          <w:tcPr>
            <w:tcW w:w="206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B6AFDC3" w14:textId="4538F943" w:rsidR="00537026" w:rsidRDefault="00537026" w:rsidP="00537026">
            <w:pPr>
              <w:pStyle w:val="BodyText-table"/>
            </w:pPr>
            <w:r w:rsidRPr="00EA733A">
              <w:t>Presentations were made in three regional offices prior to procedure issuance. In addition, question and answer sessions will be conducted shortly after the procedure is issued.</w:t>
            </w:r>
          </w:p>
        </w:tc>
        <w:tc>
          <w:tcPr>
            <w:tcW w:w="235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295D7DC" w14:textId="35BF45D9" w:rsidR="00537026" w:rsidRDefault="00537026" w:rsidP="00537026">
            <w:pPr>
              <w:pStyle w:val="BodyText-table"/>
            </w:pPr>
            <w:r w:rsidRPr="00EA733A">
              <w:t>ML16110A211</w:t>
            </w:r>
          </w:p>
        </w:tc>
      </w:tr>
      <w:tr w:rsidR="00537026" w14:paraId="477EA483" w14:textId="77777777" w:rsidTr="00254436">
        <w:tc>
          <w:tcPr>
            <w:tcW w:w="143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5F475E3" w14:textId="77777777" w:rsidR="00537026" w:rsidRDefault="00537026" w:rsidP="00537026">
            <w:pPr>
              <w:pStyle w:val="BodyText-table"/>
            </w:pPr>
          </w:p>
        </w:tc>
        <w:tc>
          <w:tcPr>
            <w:tcW w:w="161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07A1ABE" w14:textId="77777777" w:rsidR="00537026" w:rsidRPr="00EA733A" w:rsidRDefault="00537026" w:rsidP="00537026">
            <w:r w:rsidRPr="00EA733A">
              <w:t>ML18187A183</w:t>
            </w:r>
          </w:p>
          <w:p w14:paraId="4760CD1B" w14:textId="77777777" w:rsidR="00537026" w:rsidRPr="00EA733A" w:rsidRDefault="00537026" w:rsidP="00537026">
            <w:r w:rsidRPr="00EA733A">
              <w:t>10/23/18</w:t>
            </w:r>
          </w:p>
          <w:p w14:paraId="1E5B6A19" w14:textId="67A955BB" w:rsidR="00537026" w:rsidRPr="00EA733A" w:rsidRDefault="00537026" w:rsidP="00537026">
            <w:r w:rsidRPr="00EA733A">
              <w:t>CN 18-036</w:t>
            </w:r>
          </w:p>
        </w:tc>
        <w:tc>
          <w:tcPr>
            <w:tcW w:w="549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401F263" w14:textId="7F8700B6" w:rsidR="00537026" w:rsidRPr="00EA733A" w:rsidRDefault="00537026" w:rsidP="00537026">
            <w:pPr>
              <w:pStyle w:val="BodyText-table"/>
            </w:pPr>
            <w:r w:rsidRPr="00EA733A">
              <w:t xml:space="preserve">Revised to incorporate applicable recommendations from the </w:t>
            </w:r>
            <w:proofErr w:type="spellStart"/>
            <w:r w:rsidRPr="00EA733A">
              <w:t>IFRM</w:t>
            </w:r>
            <w:proofErr w:type="spellEnd"/>
            <w:r w:rsidRPr="00EA733A">
              <w:t xml:space="preserve"> Effectiveness Review Report (ML18123A319). Changes primarily reflect expansion of the </w:t>
            </w:r>
            <w:proofErr w:type="spellStart"/>
            <w:r w:rsidRPr="00EA733A">
              <w:t>IFRM</w:t>
            </w:r>
            <w:proofErr w:type="spellEnd"/>
            <w:r w:rsidRPr="00EA733A">
              <w:t xml:space="preserve"> process to all </w:t>
            </w:r>
            <w:r>
              <w:t>Reactor Oversight Process</w:t>
            </w:r>
            <w:r w:rsidR="003F144E">
              <w:t xml:space="preserve"> (ROP)</w:t>
            </w:r>
            <w:r w:rsidRPr="00EA733A">
              <w:t xml:space="preserve"> cornerstones, revised criteria for holding an IFRB, and clarifications to the purpose of an IFRB. The IFRB-SERP worksheet was revised with the SERP worksheet being relocated to IMC 0609 Attachment </w:t>
            </w:r>
            <w:r>
              <w:t>1</w:t>
            </w:r>
            <w:r w:rsidRPr="00EA733A">
              <w:t xml:space="preserve"> and the </w:t>
            </w:r>
            <w:proofErr w:type="spellStart"/>
            <w:r w:rsidRPr="00EA733A">
              <w:t>IFRM</w:t>
            </w:r>
            <w:proofErr w:type="spellEnd"/>
            <w:r w:rsidRPr="00EA733A">
              <w:t xml:space="preserve"> survey that supported the pilot period was removed.</w:t>
            </w:r>
          </w:p>
        </w:tc>
        <w:tc>
          <w:tcPr>
            <w:tcW w:w="206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9BC875F" w14:textId="5DCF3238" w:rsidR="00537026" w:rsidRPr="00EA733A" w:rsidRDefault="00537026" w:rsidP="00537026">
            <w:pPr>
              <w:pStyle w:val="BodyText-table"/>
            </w:pPr>
            <w:r w:rsidRPr="00EA733A">
              <w:t>No</w:t>
            </w:r>
          </w:p>
        </w:tc>
        <w:tc>
          <w:tcPr>
            <w:tcW w:w="235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0A22552" w14:textId="70C67CB6" w:rsidR="00537026" w:rsidRPr="00EA733A" w:rsidRDefault="00537026" w:rsidP="00537026">
            <w:pPr>
              <w:pStyle w:val="BodyText-table"/>
            </w:pPr>
            <w:r w:rsidRPr="00EA733A">
              <w:t>ML18191A004</w:t>
            </w:r>
          </w:p>
        </w:tc>
      </w:tr>
      <w:tr w:rsidR="00537026" w14:paraId="2F33F814" w14:textId="77777777" w:rsidTr="00254436">
        <w:tc>
          <w:tcPr>
            <w:tcW w:w="143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47A0F28" w14:textId="77777777" w:rsidR="00537026" w:rsidRDefault="00537026" w:rsidP="00537026">
            <w:pPr>
              <w:pStyle w:val="BodyText-table"/>
            </w:pPr>
          </w:p>
        </w:tc>
        <w:tc>
          <w:tcPr>
            <w:tcW w:w="161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7C0EB2F" w14:textId="77777777" w:rsidR="00537026" w:rsidRPr="00EA733A" w:rsidRDefault="00537026" w:rsidP="00537026">
            <w:r w:rsidRPr="00EA733A">
              <w:t>ML18341A101</w:t>
            </w:r>
          </w:p>
          <w:p w14:paraId="3F0B54B3" w14:textId="77777777" w:rsidR="00537026" w:rsidRPr="00EA733A" w:rsidRDefault="00537026" w:rsidP="00537026">
            <w:r w:rsidRPr="00EA733A">
              <w:t>12/07/18</w:t>
            </w:r>
          </w:p>
          <w:p w14:paraId="49A44F31" w14:textId="30BD1CC9" w:rsidR="00537026" w:rsidRPr="00EA733A" w:rsidRDefault="00537026" w:rsidP="00537026">
            <w:r w:rsidRPr="00EA733A">
              <w:t>CN 18-041</w:t>
            </w:r>
          </w:p>
        </w:tc>
        <w:tc>
          <w:tcPr>
            <w:tcW w:w="549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F7EE697" w14:textId="2B4FD7A7" w:rsidR="00537026" w:rsidRPr="00EA733A" w:rsidRDefault="00537026" w:rsidP="00537026">
            <w:pPr>
              <w:pStyle w:val="BodyText-table"/>
            </w:pPr>
            <w:r w:rsidRPr="00EA733A">
              <w:t xml:space="preserve">Minor revision to provide additional clarity on when a </w:t>
            </w:r>
            <w:r w:rsidR="00E60524">
              <w:t>F</w:t>
            </w:r>
            <w:r w:rsidRPr="00EA733A">
              <w:t>ollow-up IFRB is needed.</w:t>
            </w:r>
          </w:p>
        </w:tc>
        <w:tc>
          <w:tcPr>
            <w:tcW w:w="206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260F5E4" w14:textId="215EF67C" w:rsidR="00537026" w:rsidRPr="00EA733A" w:rsidRDefault="00537026" w:rsidP="00537026">
            <w:pPr>
              <w:pStyle w:val="BodyText-table"/>
            </w:pPr>
            <w:r w:rsidRPr="00EA733A">
              <w:t>No</w:t>
            </w:r>
          </w:p>
        </w:tc>
        <w:tc>
          <w:tcPr>
            <w:tcW w:w="235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CC5E6CC" w14:textId="5322A998" w:rsidR="00537026" w:rsidRPr="00EA733A" w:rsidRDefault="00537026" w:rsidP="00537026">
            <w:pPr>
              <w:pStyle w:val="BodyText-table"/>
            </w:pPr>
            <w:r w:rsidRPr="00EA733A">
              <w:t>N/A</w:t>
            </w:r>
          </w:p>
        </w:tc>
      </w:tr>
      <w:tr w:rsidR="00537026" w14:paraId="2C1ED89A" w14:textId="77777777" w:rsidTr="00C15D7B">
        <w:trPr>
          <w:cantSplit/>
        </w:trPr>
        <w:tc>
          <w:tcPr>
            <w:tcW w:w="143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A0B9211" w14:textId="77777777" w:rsidR="00537026" w:rsidRDefault="00537026" w:rsidP="00537026">
            <w:pPr>
              <w:pStyle w:val="BodyText-table"/>
            </w:pPr>
          </w:p>
        </w:tc>
        <w:tc>
          <w:tcPr>
            <w:tcW w:w="161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6684EC8" w14:textId="2BE54375" w:rsidR="00537026" w:rsidRPr="00A11412" w:rsidRDefault="00537026" w:rsidP="00537026">
            <w:r w:rsidRPr="00A11412">
              <w:t>ML</w:t>
            </w:r>
            <w:r w:rsidR="00A970EF" w:rsidRPr="00A11412">
              <w:t>23285A082</w:t>
            </w:r>
          </w:p>
          <w:p w14:paraId="5AA32965" w14:textId="22B9C213" w:rsidR="00537026" w:rsidRPr="00A11412" w:rsidRDefault="00A11412" w:rsidP="00537026">
            <w:r w:rsidRPr="00A11412">
              <w:t>12/15/23</w:t>
            </w:r>
          </w:p>
          <w:p w14:paraId="28EF90FC" w14:textId="1C0DC0EE" w:rsidR="00537026" w:rsidRPr="00A11412" w:rsidRDefault="00537026" w:rsidP="00537026">
            <w:r w:rsidRPr="00A11412">
              <w:t>CN 23-</w:t>
            </w:r>
            <w:r w:rsidR="00A11412" w:rsidRPr="00A11412">
              <w:t>037</w:t>
            </w:r>
          </w:p>
        </w:tc>
        <w:tc>
          <w:tcPr>
            <w:tcW w:w="549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999E24D" w14:textId="00D31C20" w:rsidR="00537026" w:rsidRPr="00EA733A" w:rsidRDefault="00BF6F12" w:rsidP="00537026">
            <w:pPr>
              <w:pStyle w:val="BodyText-table"/>
            </w:pPr>
            <w:r>
              <w:t xml:space="preserve">Revised to make it clear that </w:t>
            </w:r>
            <w:r w:rsidR="00810468">
              <w:t xml:space="preserve">convening an </w:t>
            </w:r>
            <w:r w:rsidR="00634F65">
              <w:t>IFRB</w:t>
            </w:r>
            <w:r w:rsidR="00810468">
              <w:t xml:space="preserve"> should be the default action when findings do not screen to Green </w:t>
            </w:r>
            <w:r w:rsidR="00634F65">
              <w:t xml:space="preserve">across all </w:t>
            </w:r>
            <w:r w:rsidR="003F144E">
              <w:t>ROP corner</w:t>
            </w:r>
            <w:r w:rsidR="00D1008C">
              <w:t>stones.</w:t>
            </w:r>
            <w:r w:rsidR="00577BE1">
              <w:t xml:space="preserve"> </w:t>
            </w:r>
            <w:r w:rsidR="00F86570">
              <w:t>If a decision is m</w:t>
            </w:r>
            <w:r w:rsidR="000D2216">
              <w:t>ade to not hold and IFRB or SIF for a proposed GTG</w:t>
            </w:r>
            <w:r w:rsidR="00333204">
              <w:t xml:space="preserve"> finding</w:t>
            </w:r>
            <w:r w:rsidR="000D2216">
              <w:t xml:space="preserve">, regional management should be </w:t>
            </w:r>
            <w:r w:rsidR="00020C31">
              <w:t xml:space="preserve">informed. </w:t>
            </w:r>
            <w:r w:rsidR="00577BE1">
              <w:t>Deleted Exhibit 3</w:t>
            </w:r>
            <w:r w:rsidR="00D94F06">
              <w:t>, Estimated Time for SDP Completion, based on feedback that it was not necessary</w:t>
            </w:r>
            <w:r w:rsidR="005027C2">
              <w:t>, difficult to work with,</w:t>
            </w:r>
            <w:r w:rsidR="00D94F06">
              <w:t xml:space="preserve"> and not being used.</w:t>
            </w:r>
            <w:r w:rsidR="00A05948">
              <w:t xml:space="preserve"> Revised </w:t>
            </w:r>
            <w:r w:rsidR="006D100C">
              <w:t>e</w:t>
            </w:r>
            <w:r w:rsidR="00A05948">
              <w:t>xhibit 2,</w:t>
            </w:r>
            <w:r w:rsidR="002959A1">
              <w:t xml:space="preserve"> the</w:t>
            </w:r>
            <w:r w:rsidR="00A05948">
              <w:t xml:space="preserve"> SDP metrics figure, to a</w:t>
            </w:r>
            <w:r w:rsidR="00285D24">
              <w:t xml:space="preserve">ccount for changes to metrics since the last revision in 2018. Revised the IFRB </w:t>
            </w:r>
            <w:r w:rsidR="0049342E">
              <w:t>Worksheet</w:t>
            </w:r>
            <w:r w:rsidR="00285D24">
              <w:t xml:space="preserve"> to expand discussion on potential challenges to meeting timeliness metrics. </w:t>
            </w:r>
            <w:r w:rsidR="00C801A5">
              <w:t xml:space="preserve">Enhanced IFRB Worksheet to provide </w:t>
            </w:r>
            <w:r w:rsidR="00171521">
              <w:t>space for IFRB Chair key messages</w:t>
            </w:r>
            <w:r w:rsidR="00E51927">
              <w:t>.</w:t>
            </w:r>
          </w:p>
        </w:tc>
        <w:tc>
          <w:tcPr>
            <w:tcW w:w="206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F8B53C6" w14:textId="51E31247" w:rsidR="00537026" w:rsidRPr="00EA733A" w:rsidRDefault="00537026" w:rsidP="00537026">
            <w:pPr>
              <w:pStyle w:val="BodyText-table"/>
            </w:pPr>
            <w:r>
              <w:t>None</w:t>
            </w:r>
          </w:p>
        </w:tc>
        <w:tc>
          <w:tcPr>
            <w:tcW w:w="235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F410084" w14:textId="7F303286" w:rsidR="00537026" w:rsidRDefault="00537026" w:rsidP="00537026">
            <w:r>
              <w:t>ML</w:t>
            </w:r>
            <w:r w:rsidR="00575E43">
              <w:t>23285A323</w:t>
            </w:r>
          </w:p>
          <w:p w14:paraId="51A38D24" w14:textId="77777777" w:rsidR="00974336" w:rsidRDefault="00974336" w:rsidP="00537026">
            <w:pPr>
              <w:pStyle w:val="BodyText-table"/>
            </w:pPr>
          </w:p>
          <w:p w14:paraId="3325316C" w14:textId="0DC18643" w:rsidR="00974336" w:rsidRDefault="00974336" w:rsidP="00537026">
            <w:pPr>
              <w:pStyle w:val="BodyText-table"/>
            </w:pPr>
            <w:r>
              <w:t>FBF 06</w:t>
            </w:r>
            <w:r w:rsidR="0038773E">
              <w:t>09.</w:t>
            </w:r>
            <w:r w:rsidR="00CC2FDA">
              <w:t>0</w:t>
            </w:r>
            <w:r w:rsidR="0038773E">
              <w:t>5</w:t>
            </w:r>
            <w:r w:rsidR="00E51927">
              <w:t>-2454</w:t>
            </w:r>
          </w:p>
          <w:p w14:paraId="4F19CEC9" w14:textId="29644EF6" w:rsidR="00537026" w:rsidRPr="00EA733A" w:rsidRDefault="00537026" w:rsidP="00537026">
            <w:pPr>
              <w:pStyle w:val="BodyText-table"/>
            </w:pPr>
            <w:r>
              <w:t>ML</w:t>
            </w:r>
            <w:r w:rsidR="00575E43">
              <w:t>22090A237</w:t>
            </w:r>
          </w:p>
        </w:tc>
      </w:tr>
    </w:tbl>
    <w:p w14:paraId="56141641" w14:textId="77777777" w:rsidR="00537026" w:rsidRPr="00EA733A" w:rsidRDefault="00537026" w:rsidP="00EA733A"/>
    <w:sectPr w:rsidR="00537026" w:rsidRPr="00EA733A" w:rsidSect="00C6658A">
      <w:headerReference w:type="default" r:id="rId14"/>
      <w:footerReference w:type="default" r:id="rId15"/>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9CCD9" w14:textId="77777777" w:rsidR="001536E1" w:rsidRDefault="001536E1" w:rsidP="000D338C">
      <w:r>
        <w:separator/>
      </w:r>
    </w:p>
  </w:endnote>
  <w:endnote w:type="continuationSeparator" w:id="0">
    <w:p w14:paraId="5CFEEA45" w14:textId="77777777" w:rsidR="001536E1" w:rsidRDefault="001536E1" w:rsidP="000D3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35BC3" w14:textId="120E76AF" w:rsidR="00165642" w:rsidRPr="002B078C" w:rsidRDefault="002B078C" w:rsidP="002B078C">
    <w:r>
      <w:t xml:space="preserve">Issue Date: </w:t>
    </w:r>
    <w:r w:rsidR="008C6063">
      <w:t>12/15/23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0609 Att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5105" w14:textId="1D3C8D74" w:rsidR="00165642" w:rsidRPr="008C6063" w:rsidRDefault="008C6063" w:rsidP="008C6063">
    <w:pPr>
      <w:pStyle w:val="Footer"/>
      <w:spacing w:after="0"/>
      <w:rPr>
        <w:rStyle w:val="HeaderChar"/>
        <w:rFonts w:eastAsiaTheme="minorHAnsi" w:cs="Arial"/>
        <w:szCs w:val="22"/>
      </w:rPr>
    </w:pPr>
    <w:r>
      <w:rPr>
        <w:rStyle w:val="HeaderChar"/>
        <w:rFonts w:eastAsiaTheme="minorHAnsi" w:cs="Arial"/>
        <w:szCs w:val="22"/>
      </w:rPr>
      <w:t>Issue Date: 12/15/23</w:t>
    </w:r>
    <w:r w:rsidRPr="008C6063">
      <w:rPr>
        <w:rStyle w:val="HeaderChar"/>
        <w:rFonts w:eastAsiaTheme="minorHAnsi" w:cs="Arial"/>
        <w:szCs w:val="22"/>
      </w:rPr>
      <w:ptab w:relativeTo="margin" w:alignment="center" w:leader="none"/>
    </w:r>
    <w:r>
      <w:rPr>
        <w:rStyle w:val="HeaderChar"/>
        <w:rFonts w:eastAsiaTheme="minorHAnsi" w:cs="Arial"/>
        <w:szCs w:val="22"/>
      </w:rPr>
      <w:t>Ex1-</w:t>
    </w:r>
    <w:r w:rsidRPr="008C6063">
      <w:rPr>
        <w:rStyle w:val="HeaderChar"/>
        <w:rFonts w:eastAsiaTheme="minorHAnsi" w:cs="Arial"/>
        <w:szCs w:val="22"/>
      </w:rPr>
      <w:fldChar w:fldCharType="begin"/>
    </w:r>
    <w:r w:rsidRPr="008C6063">
      <w:rPr>
        <w:rStyle w:val="HeaderChar"/>
        <w:rFonts w:eastAsiaTheme="minorHAnsi" w:cs="Arial"/>
        <w:szCs w:val="22"/>
      </w:rPr>
      <w:instrText xml:space="preserve"> PAGE   \* MERGEFORMAT </w:instrText>
    </w:r>
    <w:r w:rsidRPr="008C6063">
      <w:rPr>
        <w:rStyle w:val="HeaderChar"/>
        <w:rFonts w:eastAsiaTheme="minorHAnsi" w:cs="Arial"/>
        <w:szCs w:val="22"/>
      </w:rPr>
      <w:fldChar w:fldCharType="separate"/>
    </w:r>
    <w:r w:rsidRPr="008C6063">
      <w:rPr>
        <w:rStyle w:val="HeaderChar"/>
        <w:rFonts w:eastAsiaTheme="minorHAnsi" w:cs="Arial"/>
        <w:noProof/>
        <w:szCs w:val="22"/>
      </w:rPr>
      <w:t>1</w:t>
    </w:r>
    <w:r w:rsidRPr="008C6063">
      <w:rPr>
        <w:rStyle w:val="HeaderChar"/>
        <w:rFonts w:eastAsiaTheme="minorHAnsi" w:cs="Arial"/>
        <w:noProof/>
        <w:szCs w:val="22"/>
      </w:rPr>
      <w:fldChar w:fldCharType="end"/>
    </w:r>
    <w:r w:rsidRPr="008C6063">
      <w:rPr>
        <w:rStyle w:val="HeaderChar"/>
        <w:rFonts w:eastAsiaTheme="minorHAnsi" w:cs="Arial"/>
        <w:szCs w:val="22"/>
      </w:rPr>
      <w:ptab w:relativeTo="margin" w:alignment="right" w:leader="none"/>
    </w:r>
    <w:r w:rsidR="00F56356">
      <w:rPr>
        <w:rStyle w:val="HeaderChar"/>
        <w:rFonts w:eastAsiaTheme="minorHAnsi" w:cs="Arial"/>
        <w:szCs w:val="22"/>
      </w:rPr>
      <w:t>0609 Att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B2108" w14:textId="0B4B736E" w:rsidR="00165642" w:rsidRPr="006F37A3" w:rsidRDefault="00165642" w:rsidP="00C374F5">
    <w:pPr>
      <w:tabs>
        <w:tab w:val="center" w:pos="6480"/>
        <w:tab w:val="right" w:pos="12960"/>
      </w:tabs>
    </w:pPr>
    <w:r w:rsidRPr="006F37A3">
      <w:t>Issue Date:</w:t>
    </w:r>
    <w:r w:rsidR="00A11412">
      <w:t xml:space="preserve"> 12/15/23</w:t>
    </w:r>
    <w:r w:rsidRPr="006F37A3">
      <w:tab/>
    </w:r>
    <w:sdt>
      <w:sdtPr>
        <w:id w:val="-1563092576"/>
        <w:docPartObj>
          <w:docPartGallery w:val="Page Numbers (Bottom of Page)"/>
          <w:docPartUnique/>
        </w:docPartObj>
      </w:sdtPr>
      <w:sdtEndPr>
        <w:rPr>
          <w:noProof/>
        </w:rPr>
      </w:sdtEndPr>
      <w:sdtContent>
        <w:r>
          <w:t>Exh</w:t>
        </w:r>
        <w:r w:rsidR="0016473D">
          <w:t>2</w:t>
        </w:r>
        <w:r>
          <w:t>-</w:t>
        </w:r>
        <w:r w:rsidRPr="006F37A3">
          <w:fldChar w:fldCharType="begin"/>
        </w:r>
        <w:r w:rsidRPr="006F37A3">
          <w:instrText xml:space="preserve"> PAGE   \* MERGEFORMAT </w:instrText>
        </w:r>
        <w:r w:rsidRPr="006F37A3">
          <w:fldChar w:fldCharType="separate"/>
        </w:r>
        <w:r w:rsidR="00B9464A">
          <w:rPr>
            <w:noProof/>
          </w:rPr>
          <w:t>1</w:t>
        </w:r>
        <w:r w:rsidRPr="006F37A3">
          <w:rPr>
            <w:noProof/>
          </w:rPr>
          <w:fldChar w:fldCharType="end"/>
        </w:r>
        <w:r w:rsidRPr="006F37A3">
          <w:rPr>
            <w:noProof/>
          </w:rPr>
          <w:tab/>
        </w:r>
        <w:r>
          <w:rPr>
            <w:noProof/>
          </w:rPr>
          <w:t>0609</w:t>
        </w:r>
        <w:r w:rsidR="0016473D">
          <w:rPr>
            <w:noProof/>
          </w:rPr>
          <w:t xml:space="preserve"> Att 5</w:t>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FA124" w14:textId="43D2DDD8" w:rsidR="00165642" w:rsidRPr="007E45AE" w:rsidRDefault="00793A4E" w:rsidP="007E45AE">
    <w:pPr>
      <w:pStyle w:val="Footer"/>
      <w:spacing w:after="0"/>
    </w:pPr>
    <w:r>
      <w:t xml:space="preserve">Issue Date: </w:t>
    </w:r>
    <w:r w:rsidR="00A11412">
      <w:t>12/15/23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0609 Att 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08FCA" w14:textId="77777777" w:rsidR="001536E1" w:rsidRDefault="001536E1" w:rsidP="000D338C">
      <w:r>
        <w:separator/>
      </w:r>
    </w:p>
  </w:footnote>
  <w:footnote w:type="continuationSeparator" w:id="0">
    <w:p w14:paraId="58FCDBFA" w14:textId="77777777" w:rsidR="001536E1" w:rsidRDefault="001536E1" w:rsidP="000D3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E74A4" w14:textId="77777777" w:rsidR="00E62519" w:rsidRDefault="00E625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F53F3" w14:textId="77777777" w:rsidR="0016473D" w:rsidRDefault="001647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026B4C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29D64355"/>
    <w:multiLevelType w:val="multilevel"/>
    <w:tmpl w:val="0916FB8A"/>
    <w:lvl w:ilvl="0">
      <w:start w:val="4"/>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9DD63C4"/>
    <w:multiLevelType w:val="hybridMultilevel"/>
    <w:tmpl w:val="3A66E942"/>
    <w:lvl w:ilvl="0" w:tplc="FF8EAC3E">
      <w:start w:val="1"/>
      <w:numFmt w:val="bullet"/>
      <w:pStyle w:val="BodyText3"/>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F303A8D"/>
    <w:multiLevelType w:val="multilevel"/>
    <w:tmpl w:val="77F0B1A8"/>
    <w:lvl w:ilvl="0">
      <w:start w:val="1"/>
      <w:numFmt w:val="lowerLetter"/>
      <w:lvlText w:val="%1."/>
      <w:lvlJc w:val="left"/>
      <w:pPr>
        <w:tabs>
          <w:tab w:val="num" w:pos="432"/>
        </w:tabs>
        <w:ind w:left="360" w:firstLine="0"/>
      </w:pPr>
      <w:rPr>
        <w:rFonts w:hint="default"/>
      </w:rPr>
    </w:lvl>
    <w:lvl w:ilvl="1">
      <w:start w:val="1"/>
      <w:numFmt w:val="decimal"/>
      <w:lvlText w:val="%2."/>
      <w:lvlJc w:val="left"/>
      <w:pPr>
        <w:ind w:left="720" w:firstLine="0"/>
      </w:pPr>
      <w:rPr>
        <w:rFonts w:hint="default"/>
      </w:rPr>
    </w:lvl>
    <w:lvl w:ilvl="2">
      <w:start w:val="1"/>
      <w:numFmt w:val="lowerLetter"/>
      <w:lvlText w:val="(%3)"/>
      <w:lvlJc w:val="left"/>
      <w:pPr>
        <w:ind w:left="180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143404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459306794">
    <w:abstractNumId w:val="2"/>
  </w:num>
  <w:num w:numId="2" w16cid:durableId="707797772">
    <w:abstractNumId w:val="1"/>
  </w:num>
  <w:num w:numId="3" w16cid:durableId="143209246">
    <w:abstractNumId w:val="3"/>
  </w:num>
  <w:num w:numId="4" w16cid:durableId="1322656632">
    <w:abstractNumId w:val="0"/>
  </w:num>
  <w:num w:numId="5" w16cid:durableId="154733227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A98"/>
    <w:rsid w:val="0000598F"/>
    <w:rsid w:val="00010A5E"/>
    <w:rsid w:val="00012827"/>
    <w:rsid w:val="00014614"/>
    <w:rsid w:val="00014B26"/>
    <w:rsid w:val="00016A71"/>
    <w:rsid w:val="00020783"/>
    <w:rsid w:val="00020C31"/>
    <w:rsid w:val="000210F1"/>
    <w:rsid w:val="00021DD6"/>
    <w:rsid w:val="00022715"/>
    <w:rsid w:val="000246AD"/>
    <w:rsid w:val="00026320"/>
    <w:rsid w:val="000279CC"/>
    <w:rsid w:val="0003214F"/>
    <w:rsid w:val="0003342E"/>
    <w:rsid w:val="00042F78"/>
    <w:rsid w:val="00044F94"/>
    <w:rsid w:val="0004720E"/>
    <w:rsid w:val="0005175A"/>
    <w:rsid w:val="000548FB"/>
    <w:rsid w:val="00055302"/>
    <w:rsid w:val="00056855"/>
    <w:rsid w:val="0006089E"/>
    <w:rsid w:val="00063A9A"/>
    <w:rsid w:val="00066D80"/>
    <w:rsid w:val="000672D3"/>
    <w:rsid w:val="0007391B"/>
    <w:rsid w:val="00073D12"/>
    <w:rsid w:val="00075A4F"/>
    <w:rsid w:val="000857B1"/>
    <w:rsid w:val="00086D4B"/>
    <w:rsid w:val="0009268C"/>
    <w:rsid w:val="00095B4F"/>
    <w:rsid w:val="0009646C"/>
    <w:rsid w:val="000977B7"/>
    <w:rsid w:val="000A1C81"/>
    <w:rsid w:val="000A2C44"/>
    <w:rsid w:val="000A6F4F"/>
    <w:rsid w:val="000B0511"/>
    <w:rsid w:val="000B12E9"/>
    <w:rsid w:val="000B2F65"/>
    <w:rsid w:val="000B4142"/>
    <w:rsid w:val="000B47E7"/>
    <w:rsid w:val="000B69C8"/>
    <w:rsid w:val="000C505B"/>
    <w:rsid w:val="000C5AA7"/>
    <w:rsid w:val="000C64FD"/>
    <w:rsid w:val="000D0398"/>
    <w:rsid w:val="000D2216"/>
    <w:rsid w:val="000D24C3"/>
    <w:rsid w:val="000D2E18"/>
    <w:rsid w:val="000D338C"/>
    <w:rsid w:val="000D6736"/>
    <w:rsid w:val="000E023B"/>
    <w:rsid w:val="000E1FB7"/>
    <w:rsid w:val="000E2901"/>
    <w:rsid w:val="000E41B1"/>
    <w:rsid w:val="000E4234"/>
    <w:rsid w:val="000E4688"/>
    <w:rsid w:val="000E4EF8"/>
    <w:rsid w:val="000E604D"/>
    <w:rsid w:val="000E72AD"/>
    <w:rsid w:val="000F175A"/>
    <w:rsid w:val="000F3814"/>
    <w:rsid w:val="000F4B2D"/>
    <w:rsid w:val="000F5988"/>
    <w:rsid w:val="000F5EA2"/>
    <w:rsid w:val="00110EE5"/>
    <w:rsid w:val="00113C75"/>
    <w:rsid w:val="00114C44"/>
    <w:rsid w:val="001164D5"/>
    <w:rsid w:val="00121781"/>
    <w:rsid w:val="00125C5B"/>
    <w:rsid w:val="00126EB6"/>
    <w:rsid w:val="00130499"/>
    <w:rsid w:val="00133359"/>
    <w:rsid w:val="001356F6"/>
    <w:rsid w:val="001432E0"/>
    <w:rsid w:val="00143676"/>
    <w:rsid w:val="00143C0B"/>
    <w:rsid w:val="0014442E"/>
    <w:rsid w:val="001454C1"/>
    <w:rsid w:val="00150312"/>
    <w:rsid w:val="001504BC"/>
    <w:rsid w:val="001536E1"/>
    <w:rsid w:val="00155BB9"/>
    <w:rsid w:val="00157723"/>
    <w:rsid w:val="00157FFC"/>
    <w:rsid w:val="0016473D"/>
    <w:rsid w:val="00165642"/>
    <w:rsid w:val="00171521"/>
    <w:rsid w:val="00171CAD"/>
    <w:rsid w:val="001725CA"/>
    <w:rsid w:val="00172AEB"/>
    <w:rsid w:val="00172D5A"/>
    <w:rsid w:val="001752CF"/>
    <w:rsid w:val="00175FCA"/>
    <w:rsid w:val="001850CE"/>
    <w:rsid w:val="00194D4E"/>
    <w:rsid w:val="001A0014"/>
    <w:rsid w:val="001A55B2"/>
    <w:rsid w:val="001A7536"/>
    <w:rsid w:val="001B04BC"/>
    <w:rsid w:val="001B5AF1"/>
    <w:rsid w:val="001B5AFB"/>
    <w:rsid w:val="001C11EC"/>
    <w:rsid w:val="001C23F3"/>
    <w:rsid w:val="001C5F58"/>
    <w:rsid w:val="001C60D5"/>
    <w:rsid w:val="001C655C"/>
    <w:rsid w:val="001D31CA"/>
    <w:rsid w:val="001D38E0"/>
    <w:rsid w:val="001D3E00"/>
    <w:rsid w:val="001D7A56"/>
    <w:rsid w:val="001E1D12"/>
    <w:rsid w:val="001E3F4C"/>
    <w:rsid w:val="001E5956"/>
    <w:rsid w:val="001F3FDC"/>
    <w:rsid w:val="001F7CD4"/>
    <w:rsid w:val="002006B4"/>
    <w:rsid w:val="00203397"/>
    <w:rsid w:val="0020581D"/>
    <w:rsid w:val="00207DC9"/>
    <w:rsid w:val="00211BA3"/>
    <w:rsid w:val="00211C3E"/>
    <w:rsid w:val="00213D19"/>
    <w:rsid w:val="00214491"/>
    <w:rsid w:val="00215665"/>
    <w:rsid w:val="002157B0"/>
    <w:rsid w:val="00225E02"/>
    <w:rsid w:val="002322B4"/>
    <w:rsid w:val="0023388A"/>
    <w:rsid w:val="00240AE3"/>
    <w:rsid w:val="0024131F"/>
    <w:rsid w:val="00242420"/>
    <w:rsid w:val="00243239"/>
    <w:rsid w:val="00246AAC"/>
    <w:rsid w:val="00253730"/>
    <w:rsid w:val="00254310"/>
    <w:rsid w:val="00254436"/>
    <w:rsid w:val="00260209"/>
    <w:rsid w:val="002602A8"/>
    <w:rsid w:val="002619C8"/>
    <w:rsid w:val="002628F5"/>
    <w:rsid w:val="00266E9F"/>
    <w:rsid w:val="002708F4"/>
    <w:rsid w:val="00270BDD"/>
    <w:rsid w:val="00271AFF"/>
    <w:rsid w:val="002730B5"/>
    <w:rsid w:val="0028398D"/>
    <w:rsid w:val="00285D24"/>
    <w:rsid w:val="00290D3F"/>
    <w:rsid w:val="00292EEE"/>
    <w:rsid w:val="002959A1"/>
    <w:rsid w:val="00296342"/>
    <w:rsid w:val="002A0608"/>
    <w:rsid w:val="002A1E8C"/>
    <w:rsid w:val="002A2863"/>
    <w:rsid w:val="002A4649"/>
    <w:rsid w:val="002A54C3"/>
    <w:rsid w:val="002B078C"/>
    <w:rsid w:val="002B2ACC"/>
    <w:rsid w:val="002B6420"/>
    <w:rsid w:val="002B6BCB"/>
    <w:rsid w:val="002C384F"/>
    <w:rsid w:val="002C4EEA"/>
    <w:rsid w:val="002D2093"/>
    <w:rsid w:val="002D549F"/>
    <w:rsid w:val="002D54D6"/>
    <w:rsid w:val="002D5AA7"/>
    <w:rsid w:val="002D6F67"/>
    <w:rsid w:val="002E2662"/>
    <w:rsid w:val="002E343A"/>
    <w:rsid w:val="002F2191"/>
    <w:rsid w:val="002F25AB"/>
    <w:rsid w:val="002F5955"/>
    <w:rsid w:val="002F6ED9"/>
    <w:rsid w:val="0030456E"/>
    <w:rsid w:val="00304631"/>
    <w:rsid w:val="003046C1"/>
    <w:rsid w:val="00304BF0"/>
    <w:rsid w:val="00305543"/>
    <w:rsid w:val="00311823"/>
    <w:rsid w:val="003123CB"/>
    <w:rsid w:val="00314640"/>
    <w:rsid w:val="00316893"/>
    <w:rsid w:val="00316F62"/>
    <w:rsid w:val="00320283"/>
    <w:rsid w:val="00320AFA"/>
    <w:rsid w:val="003266F0"/>
    <w:rsid w:val="00326B1C"/>
    <w:rsid w:val="003320EC"/>
    <w:rsid w:val="00333204"/>
    <w:rsid w:val="003349E6"/>
    <w:rsid w:val="00337412"/>
    <w:rsid w:val="003445B1"/>
    <w:rsid w:val="003459B4"/>
    <w:rsid w:val="00351EF3"/>
    <w:rsid w:val="003728E9"/>
    <w:rsid w:val="003803B5"/>
    <w:rsid w:val="003803C0"/>
    <w:rsid w:val="00381C79"/>
    <w:rsid w:val="003822F5"/>
    <w:rsid w:val="003843A2"/>
    <w:rsid w:val="00384704"/>
    <w:rsid w:val="00386DAB"/>
    <w:rsid w:val="0038773E"/>
    <w:rsid w:val="0039545E"/>
    <w:rsid w:val="003973CC"/>
    <w:rsid w:val="003A6DCC"/>
    <w:rsid w:val="003A7B8F"/>
    <w:rsid w:val="003B0628"/>
    <w:rsid w:val="003B1D2E"/>
    <w:rsid w:val="003B264E"/>
    <w:rsid w:val="003B5881"/>
    <w:rsid w:val="003B5E59"/>
    <w:rsid w:val="003B7CEF"/>
    <w:rsid w:val="003C0099"/>
    <w:rsid w:val="003C3AF0"/>
    <w:rsid w:val="003C52F6"/>
    <w:rsid w:val="003C5C91"/>
    <w:rsid w:val="003C715F"/>
    <w:rsid w:val="003D1638"/>
    <w:rsid w:val="003D1B0A"/>
    <w:rsid w:val="003D36E1"/>
    <w:rsid w:val="003D3B70"/>
    <w:rsid w:val="003D5BF4"/>
    <w:rsid w:val="003E0389"/>
    <w:rsid w:val="003E0A96"/>
    <w:rsid w:val="003E0DEF"/>
    <w:rsid w:val="003E3355"/>
    <w:rsid w:val="003F144E"/>
    <w:rsid w:val="003F14B1"/>
    <w:rsid w:val="003F290E"/>
    <w:rsid w:val="003F4C03"/>
    <w:rsid w:val="003F5F5C"/>
    <w:rsid w:val="00400C27"/>
    <w:rsid w:val="004038C9"/>
    <w:rsid w:val="00406066"/>
    <w:rsid w:val="004140D5"/>
    <w:rsid w:val="0042067E"/>
    <w:rsid w:val="00426085"/>
    <w:rsid w:val="00427050"/>
    <w:rsid w:val="00427C3F"/>
    <w:rsid w:val="00430640"/>
    <w:rsid w:val="00434041"/>
    <w:rsid w:val="004345D6"/>
    <w:rsid w:val="00435AFC"/>
    <w:rsid w:val="00441DD6"/>
    <w:rsid w:val="00442DC3"/>
    <w:rsid w:val="004430EA"/>
    <w:rsid w:val="004449C9"/>
    <w:rsid w:val="00444E49"/>
    <w:rsid w:val="00445297"/>
    <w:rsid w:val="00446A15"/>
    <w:rsid w:val="004476C7"/>
    <w:rsid w:val="004518C1"/>
    <w:rsid w:val="004576C8"/>
    <w:rsid w:val="0046171D"/>
    <w:rsid w:val="00461804"/>
    <w:rsid w:val="004632F1"/>
    <w:rsid w:val="004678E4"/>
    <w:rsid w:val="0047583E"/>
    <w:rsid w:val="004801E5"/>
    <w:rsid w:val="0048128A"/>
    <w:rsid w:val="0048262B"/>
    <w:rsid w:val="00484009"/>
    <w:rsid w:val="00484C9D"/>
    <w:rsid w:val="00487EC6"/>
    <w:rsid w:val="0049154D"/>
    <w:rsid w:val="0049342E"/>
    <w:rsid w:val="00494A56"/>
    <w:rsid w:val="00496BD4"/>
    <w:rsid w:val="00496BDB"/>
    <w:rsid w:val="004972A9"/>
    <w:rsid w:val="004979B9"/>
    <w:rsid w:val="004A09ED"/>
    <w:rsid w:val="004A4650"/>
    <w:rsid w:val="004A7116"/>
    <w:rsid w:val="004A7A10"/>
    <w:rsid w:val="004A7DF0"/>
    <w:rsid w:val="004B11FF"/>
    <w:rsid w:val="004B2749"/>
    <w:rsid w:val="004B3B91"/>
    <w:rsid w:val="004B3F22"/>
    <w:rsid w:val="004B48B3"/>
    <w:rsid w:val="004B7891"/>
    <w:rsid w:val="004B7B06"/>
    <w:rsid w:val="004C14AE"/>
    <w:rsid w:val="004C32A8"/>
    <w:rsid w:val="004C48CA"/>
    <w:rsid w:val="004C5DF5"/>
    <w:rsid w:val="004D0EC3"/>
    <w:rsid w:val="004D67D2"/>
    <w:rsid w:val="004E23ED"/>
    <w:rsid w:val="004E46AB"/>
    <w:rsid w:val="004F091A"/>
    <w:rsid w:val="004F1004"/>
    <w:rsid w:val="004F2B4D"/>
    <w:rsid w:val="00500C10"/>
    <w:rsid w:val="00501211"/>
    <w:rsid w:val="00502156"/>
    <w:rsid w:val="005027C2"/>
    <w:rsid w:val="00504705"/>
    <w:rsid w:val="0050525D"/>
    <w:rsid w:val="00510201"/>
    <w:rsid w:val="0051569D"/>
    <w:rsid w:val="00520F7D"/>
    <w:rsid w:val="005216A5"/>
    <w:rsid w:val="00525FF2"/>
    <w:rsid w:val="00531618"/>
    <w:rsid w:val="005322DF"/>
    <w:rsid w:val="00532C9B"/>
    <w:rsid w:val="0053452D"/>
    <w:rsid w:val="00535C0D"/>
    <w:rsid w:val="00535C16"/>
    <w:rsid w:val="00537026"/>
    <w:rsid w:val="00542846"/>
    <w:rsid w:val="00544EE5"/>
    <w:rsid w:val="00545998"/>
    <w:rsid w:val="00545D76"/>
    <w:rsid w:val="00545E59"/>
    <w:rsid w:val="00552EBF"/>
    <w:rsid w:val="00567825"/>
    <w:rsid w:val="00574F88"/>
    <w:rsid w:val="00575312"/>
    <w:rsid w:val="00575E43"/>
    <w:rsid w:val="00577BE1"/>
    <w:rsid w:val="005907CA"/>
    <w:rsid w:val="00591B2A"/>
    <w:rsid w:val="0059349D"/>
    <w:rsid w:val="00594971"/>
    <w:rsid w:val="005953AE"/>
    <w:rsid w:val="00596AFD"/>
    <w:rsid w:val="00597B22"/>
    <w:rsid w:val="005A147F"/>
    <w:rsid w:val="005A5CE9"/>
    <w:rsid w:val="005A6504"/>
    <w:rsid w:val="005A662A"/>
    <w:rsid w:val="005C0D6C"/>
    <w:rsid w:val="005C2961"/>
    <w:rsid w:val="005C67FC"/>
    <w:rsid w:val="005D0371"/>
    <w:rsid w:val="005D2E6B"/>
    <w:rsid w:val="005D3E82"/>
    <w:rsid w:val="005D3F4E"/>
    <w:rsid w:val="005D4B53"/>
    <w:rsid w:val="005D58EF"/>
    <w:rsid w:val="005D598C"/>
    <w:rsid w:val="005D75A2"/>
    <w:rsid w:val="005E3122"/>
    <w:rsid w:val="005E51BC"/>
    <w:rsid w:val="005E6465"/>
    <w:rsid w:val="005F3865"/>
    <w:rsid w:val="005F582A"/>
    <w:rsid w:val="005F7153"/>
    <w:rsid w:val="00601503"/>
    <w:rsid w:val="00601CBC"/>
    <w:rsid w:val="00602B3E"/>
    <w:rsid w:val="00603D2A"/>
    <w:rsid w:val="00605AF4"/>
    <w:rsid w:val="00607E41"/>
    <w:rsid w:val="006108FB"/>
    <w:rsid w:val="00621449"/>
    <w:rsid w:val="006224D9"/>
    <w:rsid w:val="006234F5"/>
    <w:rsid w:val="00624588"/>
    <w:rsid w:val="0063179A"/>
    <w:rsid w:val="00634F65"/>
    <w:rsid w:val="006373F0"/>
    <w:rsid w:val="00637B34"/>
    <w:rsid w:val="00640697"/>
    <w:rsid w:val="00641DEA"/>
    <w:rsid w:val="00642A6D"/>
    <w:rsid w:val="006440AD"/>
    <w:rsid w:val="006456C1"/>
    <w:rsid w:val="00645F6F"/>
    <w:rsid w:val="0065479E"/>
    <w:rsid w:val="006547D4"/>
    <w:rsid w:val="0065580A"/>
    <w:rsid w:val="006567D3"/>
    <w:rsid w:val="006604C1"/>
    <w:rsid w:val="00660970"/>
    <w:rsid w:val="0066410D"/>
    <w:rsid w:val="006659EA"/>
    <w:rsid w:val="00666CD2"/>
    <w:rsid w:val="00670437"/>
    <w:rsid w:val="00670F8E"/>
    <w:rsid w:val="00672890"/>
    <w:rsid w:val="00673865"/>
    <w:rsid w:val="00675603"/>
    <w:rsid w:val="00675C6A"/>
    <w:rsid w:val="00676201"/>
    <w:rsid w:val="0068342E"/>
    <w:rsid w:val="00685F1E"/>
    <w:rsid w:val="00686329"/>
    <w:rsid w:val="006911C2"/>
    <w:rsid w:val="006913D8"/>
    <w:rsid w:val="00692344"/>
    <w:rsid w:val="00692A98"/>
    <w:rsid w:val="0069758C"/>
    <w:rsid w:val="006A06D0"/>
    <w:rsid w:val="006A092A"/>
    <w:rsid w:val="006A20BC"/>
    <w:rsid w:val="006A2B58"/>
    <w:rsid w:val="006A3300"/>
    <w:rsid w:val="006A3624"/>
    <w:rsid w:val="006B6A4C"/>
    <w:rsid w:val="006C0EC6"/>
    <w:rsid w:val="006C3FB3"/>
    <w:rsid w:val="006C4B58"/>
    <w:rsid w:val="006C4FE2"/>
    <w:rsid w:val="006C76A4"/>
    <w:rsid w:val="006D100C"/>
    <w:rsid w:val="006D7C7F"/>
    <w:rsid w:val="006E0941"/>
    <w:rsid w:val="006E0EFB"/>
    <w:rsid w:val="006E16CB"/>
    <w:rsid w:val="006E306E"/>
    <w:rsid w:val="006E3D61"/>
    <w:rsid w:val="006E4205"/>
    <w:rsid w:val="006E7B0D"/>
    <w:rsid w:val="006F0709"/>
    <w:rsid w:val="006F37A3"/>
    <w:rsid w:val="006F6909"/>
    <w:rsid w:val="00700B90"/>
    <w:rsid w:val="007013BB"/>
    <w:rsid w:val="00701ED5"/>
    <w:rsid w:val="007111CA"/>
    <w:rsid w:val="007151FB"/>
    <w:rsid w:val="00715D18"/>
    <w:rsid w:val="0072043C"/>
    <w:rsid w:val="00721256"/>
    <w:rsid w:val="007212D4"/>
    <w:rsid w:val="00722147"/>
    <w:rsid w:val="007247C9"/>
    <w:rsid w:val="00724E4D"/>
    <w:rsid w:val="00725F32"/>
    <w:rsid w:val="00726D2C"/>
    <w:rsid w:val="00727F2B"/>
    <w:rsid w:val="00731414"/>
    <w:rsid w:val="007346F5"/>
    <w:rsid w:val="0073584D"/>
    <w:rsid w:val="00736944"/>
    <w:rsid w:val="00736E4E"/>
    <w:rsid w:val="007438B3"/>
    <w:rsid w:val="00746C67"/>
    <w:rsid w:val="007479D7"/>
    <w:rsid w:val="00750471"/>
    <w:rsid w:val="0075175D"/>
    <w:rsid w:val="00751A21"/>
    <w:rsid w:val="00753E42"/>
    <w:rsid w:val="007645C2"/>
    <w:rsid w:val="00776C3F"/>
    <w:rsid w:val="00780C15"/>
    <w:rsid w:val="0078391F"/>
    <w:rsid w:val="00784FF8"/>
    <w:rsid w:val="00785107"/>
    <w:rsid w:val="00786BDE"/>
    <w:rsid w:val="00786F2B"/>
    <w:rsid w:val="0079032A"/>
    <w:rsid w:val="00793A4E"/>
    <w:rsid w:val="0079441C"/>
    <w:rsid w:val="0079551D"/>
    <w:rsid w:val="00797904"/>
    <w:rsid w:val="007A0027"/>
    <w:rsid w:val="007A0BBD"/>
    <w:rsid w:val="007A19C5"/>
    <w:rsid w:val="007A5206"/>
    <w:rsid w:val="007A6AE6"/>
    <w:rsid w:val="007A7511"/>
    <w:rsid w:val="007B17B6"/>
    <w:rsid w:val="007B30FA"/>
    <w:rsid w:val="007C3959"/>
    <w:rsid w:val="007C4108"/>
    <w:rsid w:val="007C5A1F"/>
    <w:rsid w:val="007C612B"/>
    <w:rsid w:val="007D312F"/>
    <w:rsid w:val="007D53E7"/>
    <w:rsid w:val="007D78BC"/>
    <w:rsid w:val="007E3597"/>
    <w:rsid w:val="007E45AE"/>
    <w:rsid w:val="007E510F"/>
    <w:rsid w:val="007F0188"/>
    <w:rsid w:val="007F0210"/>
    <w:rsid w:val="007F0A6A"/>
    <w:rsid w:val="007F15B2"/>
    <w:rsid w:val="007F6AF9"/>
    <w:rsid w:val="007F6BB9"/>
    <w:rsid w:val="007F78D8"/>
    <w:rsid w:val="0080026C"/>
    <w:rsid w:val="00802FC0"/>
    <w:rsid w:val="008059A4"/>
    <w:rsid w:val="00810468"/>
    <w:rsid w:val="00811387"/>
    <w:rsid w:val="008146AB"/>
    <w:rsid w:val="00814D88"/>
    <w:rsid w:val="008151D0"/>
    <w:rsid w:val="00815691"/>
    <w:rsid w:val="008211D9"/>
    <w:rsid w:val="00821DBB"/>
    <w:rsid w:val="00822476"/>
    <w:rsid w:val="008333C4"/>
    <w:rsid w:val="00835FB2"/>
    <w:rsid w:val="00841202"/>
    <w:rsid w:val="00841557"/>
    <w:rsid w:val="008427A4"/>
    <w:rsid w:val="008434E7"/>
    <w:rsid w:val="008442AA"/>
    <w:rsid w:val="00845A9F"/>
    <w:rsid w:val="00852948"/>
    <w:rsid w:val="00853970"/>
    <w:rsid w:val="00855876"/>
    <w:rsid w:val="00856668"/>
    <w:rsid w:val="0085757B"/>
    <w:rsid w:val="00861E97"/>
    <w:rsid w:val="00863AEE"/>
    <w:rsid w:val="00863FE4"/>
    <w:rsid w:val="00865AF6"/>
    <w:rsid w:val="008671D6"/>
    <w:rsid w:val="0088025E"/>
    <w:rsid w:val="008839CA"/>
    <w:rsid w:val="00895E79"/>
    <w:rsid w:val="00896878"/>
    <w:rsid w:val="00897BCB"/>
    <w:rsid w:val="008A1786"/>
    <w:rsid w:val="008A29CD"/>
    <w:rsid w:val="008A34D9"/>
    <w:rsid w:val="008A3712"/>
    <w:rsid w:val="008A375C"/>
    <w:rsid w:val="008A3B63"/>
    <w:rsid w:val="008A4EFE"/>
    <w:rsid w:val="008A7EB0"/>
    <w:rsid w:val="008B061F"/>
    <w:rsid w:val="008B2EBE"/>
    <w:rsid w:val="008B6D5E"/>
    <w:rsid w:val="008B7978"/>
    <w:rsid w:val="008C3E13"/>
    <w:rsid w:val="008C6063"/>
    <w:rsid w:val="008C6868"/>
    <w:rsid w:val="008D239D"/>
    <w:rsid w:val="008D281C"/>
    <w:rsid w:val="008D4FB7"/>
    <w:rsid w:val="008D50C1"/>
    <w:rsid w:val="008D7D54"/>
    <w:rsid w:val="008E0CB8"/>
    <w:rsid w:val="008E151E"/>
    <w:rsid w:val="008E2DDD"/>
    <w:rsid w:val="008E3358"/>
    <w:rsid w:val="008E50FD"/>
    <w:rsid w:val="008E569C"/>
    <w:rsid w:val="008E7D74"/>
    <w:rsid w:val="008F11A3"/>
    <w:rsid w:val="0090103B"/>
    <w:rsid w:val="00901875"/>
    <w:rsid w:val="00902458"/>
    <w:rsid w:val="009126ED"/>
    <w:rsid w:val="0092402F"/>
    <w:rsid w:val="00924044"/>
    <w:rsid w:val="00926D01"/>
    <w:rsid w:val="0092762E"/>
    <w:rsid w:val="00933BB3"/>
    <w:rsid w:val="00934319"/>
    <w:rsid w:val="00935187"/>
    <w:rsid w:val="00936175"/>
    <w:rsid w:val="00936460"/>
    <w:rsid w:val="009401E3"/>
    <w:rsid w:val="009427F2"/>
    <w:rsid w:val="00946358"/>
    <w:rsid w:val="00946A04"/>
    <w:rsid w:val="0095076F"/>
    <w:rsid w:val="00954BB8"/>
    <w:rsid w:val="009568E9"/>
    <w:rsid w:val="009577C4"/>
    <w:rsid w:val="00957C2D"/>
    <w:rsid w:val="00957CDB"/>
    <w:rsid w:val="00961453"/>
    <w:rsid w:val="0096587F"/>
    <w:rsid w:val="00966F5E"/>
    <w:rsid w:val="00967503"/>
    <w:rsid w:val="009727AF"/>
    <w:rsid w:val="00974336"/>
    <w:rsid w:val="00975996"/>
    <w:rsid w:val="00980C59"/>
    <w:rsid w:val="00983769"/>
    <w:rsid w:val="00985263"/>
    <w:rsid w:val="009864C0"/>
    <w:rsid w:val="009875FC"/>
    <w:rsid w:val="009912E1"/>
    <w:rsid w:val="0099562C"/>
    <w:rsid w:val="00995762"/>
    <w:rsid w:val="00995A2A"/>
    <w:rsid w:val="00995C99"/>
    <w:rsid w:val="00996547"/>
    <w:rsid w:val="00997B54"/>
    <w:rsid w:val="009A0239"/>
    <w:rsid w:val="009A1D6E"/>
    <w:rsid w:val="009A2EAE"/>
    <w:rsid w:val="009B44C6"/>
    <w:rsid w:val="009B5586"/>
    <w:rsid w:val="009C0A0D"/>
    <w:rsid w:val="009C0B3D"/>
    <w:rsid w:val="009C1426"/>
    <w:rsid w:val="009C1439"/>
    <w:rsid w:val="009C6FD8"/>
    <w:rsid w:val="009D5E13"/>
    <w:rsid w:val="009D7497"/>
    <w:rsid w:val="009E0A72"/>
    <w:rsid w:val="009E210E"/>
    <w:rsid w:val="009E5D05"/>
    <w:rsid w:val="009F104C"/>
    <w:rsid w:val="009F1F3B"/>
    <w:rsid w:val="009F403E"/>
    <w:rsid w:val="009F73CE"/>
    <w:rsid w:val="00A03A5C"/>
    <w:rsid w:val="00A05948"/>
    <w:rsid w:val="00A10DB9"/>
    <w:rsid w:val="00A11412"/>
    <w:rsid w:val="00A15028"/>
    <w:rsid w:val="00A152E6"/>
    <w:rsid w:val="00A17535"/>
    <w:rsid w:val="00A22BC1"/>
    <w:rsid w:val="00A23481"/>
    <w:rsid w:val="00A23BCB"/>
    <w:rsid w:val="00A23D9D"/>
    <w:rsid w:val="00A24744"/>
    <w:rsid w:val="00A264D6"/>
    <w:rsid w:val="00A30CFE"/>
    <w:rsid w:val="00A31116"/>
    <w:rsid w:val="00A31D77"/>
    <w:rsid w:val="00A32143"/>
    <w:rsid w:val="00A32706"/>
    <w:rsid w:val="00A35092"/>
    <w:rsid w:val="00A400E2"/>
    <w:rsid w:val="00A43004"/>
    <w:rsid w:val="00A4476F"/>
    <w:rsid w:val="00A4621F"/>
    <w:rsid w:val="00A47A80"/>
    <w:rsid w:val="00A50BD8"/>
    <w:rsid w:val="00A516AF"/>
    <w:rsid w:val="00A574E0"/>
    <w:rsid w:val="00A57C14"/>
    <w:rsid w:val="00A6059B"/>
    <w:rsid w:val="00A63305"/>
    <w:rsid w:val="00A66FAD"/>
    <w:rsid w:val="00A671B1"/>
    <w:rsid w:val="00A67757"/>
    <w:rsid w:val="00A707C8"/>
    <w:rsid w:val="00A82D81"/>
    <w:rsid w:val="00A8756D"/>
    <w:rsid w:val="00A9245A"/>
    <w:rsid w:val="00A93100"/>
    <w:rsid w:val="00A93408"/>
    <w:rsid w:val="00A945AB"/>
    <w:rsid w:val="00A955E3"/>
    <w:rsid w:val="00A967BD"/>
    <w:rsid w:val="00A970EF"/>
    <w:rsid w:val="00AA1CF0"/>
    <w:rsid w:val="00AA2748"/>
    <w:rsid w:val="00AA2972"/>
    <w:rsid w:val="00AA7279"/>
    <w:rsid w:val="00AB09F5"/>
    <w:rsid w:val="00AB14F4"/>
    <w:rsid w:val="00AB274C"/>
    <w:rsid w:val="00AB3B47"/>
    <w:rsid w:val="00AB6FBA"/>
    <w:rsid w:val="00AB7B30"/>
    <w:rsid w:val="00AC1A92"/>
    <w:rsid w:val="00AD4DE1"/>
    <w:rsid w:val="00AD5AE2"/>
    <w:rsid w:val="00AE17A1"/>
    <w:rsid w:val="00AE195E"/>
    <w:rsid w:val="00AE214F"/>
    <w:rsid w:val="00AE365A"/>
    <w:rsid w:val="00AE3B50"/>
    <w:rsid w:val="00AE7C8F"/>
    <w:rsid w:val="00AF072C"/>
    <w:rsid w:val="00AF1258"/>
    <w:rsid w:val="00AF171E"/>
    <w:rsid w:val="00AF261B"/>
    <w:rsid w:val="00AF72C9"/>
    <w:rsid w:val="00AF7FBC"/>
    <w:rsid w:val="00B00025"/>
    <w:rsid w:val="00B03AAD"/>
    <w:rsid w:val="00B04DE9"/>
    <w:rsid w:val="00B07401"/>
    <w:rsid w:val="00B10F51"/>
    <w:rsid w:val="00B1374D"/>
    <w:rsid w:val="00B1654F"/>
    <w:rsid w:val="00B1796A"/>
    <w:rsid w:val="00B23ADF"/>
    <w:rsid w:val="00B24BAC"/>
    <w:rsid w:val="00B24F47"/>
    <w:rsid w:val="00B259E9"/>
    <w:rsid w:val="00B26876"/>
    <w:rsid w:val="00B32208"/>
    <w:rsid w:val="00B32239"/>
    <w:rsid w:val="00B40486"/>
    <w:rsid w:val="00B40545"/>
    <w:rsid w:val="00B4199F"/>
    <w:rsid w:val="00B44543"/>
    <w:rsid w:val="00B45335"/>
    <w:rsid w:val="00B479C1"/>
    <w:rsid w:val="00B517D3"/>
    <w:rsid w:val="00B553CE"/>
    <w:rsid w:val="00B601D1"/>
    <w:rsid w:val="00B602B5"/>
    <w:rsid w:val="00B6104B"/>
    <w:rsid w:val="00B613B2"/>
    <w:rsid w:val="00B61C31"/>
    <w:rsid w:val="00B61C6A"/>
    <w:rsid w:val="00B63702"/>
    <w:rsid w:val="00B64793"/>
    <w:rsid w:val="00B64E3C"/>
    <w:rsid w:val="00B652E9"/>
    <w:rsid w:val="00B65E36"/>
    <w:rsid w:val="00B66786"/>
    <w:rsid w:val="00B7125F"/>
    <w:rsid w:val="00B717F9"/>
    <w:rsid w:val="00B726DF"/>
    <w:rsid w:val="00B74838"/>
    <w:rsid w:val="00B82386"/>
    <w:rsid w:val="00B83EE2"/>
    <w:rsid w:val="00B90044"/>
    <w:rsid w:val="00B91BEB"/>
    <w:rsid w:val="00B92564"/>
    <w:rsid w:val="00B9464A"/>
    <w:rsid w:val="00B94E7C"/>
    <w:rsid w:val="00B94EAC"/>
    <w:rsid w:val="00B95176"/>
    <w:rsid w:val="00BA09F9"/>
    <w:rsid w:val="00BA26DD"/>
    <w:rsid w:val="00BA320E"/>
    <w:rsid w:val="00BA4A6E"/>
    <w:rsid w:val="00BA4CCF"/>
    <w:rsid w:val="00BA50C6"/>
    <w:rsid w:val="00BB1813"/>
    <w:rsid w:val="00BC0583"/>
    <w:rsid w:val="00BC414F"/>
    <w:rsid w:val="00BC7CF8"/>
    <w:rsid w:val="00BD0791"/>
    <w:rsid w:val="00BD3697"/>
    <w:rsid w:val="00BD6FF2"/>
    <w:rsid w:val="00BD7C8C"/>
    <w:rsid w:val="00BE4FB9"/>
    <w:rsid w:val="00BE7ACE"/>
    <w:rsid w:val="00BF000C"/>
    <w:rsid w:val="00BF1256"/>
    <w:rsid w:val="00BF6866"/>
    <w:rsid w:val="00BF6F12"/>
    <w:rsid w:val="00C0281C"/>
    <w:rsid w:val="00C02984"/>
    <w:rsid w:val="00C03B12"/>
    <w:rsid w:val="00C03DC1"/>
    <w:rsid w:val="00C04B48"/>
    <w:rsid w:val="00C05D0B"/>
    <w:rsid w:val="00C07278"/>
    <w:rsid w:val="00C1064F"/>
    <w:rsid w:val="00C15D7B"/>
    <w:rsid w:val="00C25CCF"/>
    <w:rsid w:val="00C278BE"/>
    <w:rsid w:val="00C30489"/>
    <w:rsid w:val="00C334C1"/>
    <w:rsid w:val="00C35312"/>
    <w:rsid w:val="00C36098"/>
    <w:rsid w:val="00C374DB"/>
    <w:rsid w:val="00C374F5"/>
    <w:rsid w:val="00C417A8"/>
    <w:rsid w:val="00C47D36"/>
    <w:rsid w:val="00C50096"/>
    <w:rsid w:val="00C51A28"/>
    <w:rsid w:val="00C5207E"/>
    <w:rsid w:val="00C5241F"/>
    <w:rsid w:val="00C52C46"/>
    <w:rsid w:val="00C53917"/>
    <w:rsid w:val="00C55611"/>
    <w:rsid w:val="00C55F91"/>
    <w:rsid w:val="00C572F4"/>
    <w:rsid w:val="00C623B7"/>
    <w:rsid w:val="00C6269B"/>
    <w:rsid w:val="00C6658A"/>
    <w:rsid w:val="00C6714C"/>
    <w:rsid w:val="00C717A6"/>
    <w:rsid w:val="00C7639C"/>
    <w:rsid w:val="00C7759B"/>
    <w:rsid w:val="00C77A49"/>
    <w:rsid w:val="00C801A5"/>
    <w:rsid w:val="00C82898"/>
    <w:rsid w:val="00C82D33"/>
    <w:rsid w:val="00C83C71"/>
    <w:rsid w:val="00C847BC"/>
    <w:rsid w:val="00C84D0C"/>
    <w:rsid w:val="00C860DD"/>
    <w:rsid w:val="00C86670"/>
    <w:rsid w:val="00C95EB6"/>
    <w:rsid w:val="00CA1629"/>
    <w:rsid w:val="00CA3546"/>
    <w:rsid w:val="00CA57E8"/>
    <w:rsid w:val="00CB10A5"/>
    <w:rsid w:val="00CB2BAB"/>
    <w:rsid w:val="00CB2BD8"/>
    <w:rsid w:val="00CC2FDA"/>
    <w:rsid w:val="00CC41BE"/>
    <w:rsid w:val="00CC48AC"/>
    <w:rsid w:val="00CC5E74"/>
    <w:rsid w:val="00CD2389"/>
    <w:rsid w:val="00CD5107"/>
    <w:rsid w:val="00CD5C5E"/>
    <w:rsid w:val="00CD774A"/>
    <w:rsid w:val="00CE00A1"/>
    <w:rsid w:val="00CE0E17"/>
    <w:rsid w:val="00CE0FDB"/>
    <w:rsid w:val="00CE152C"/>
    <w:rsid w:val="00CF54E5"/>
    <w:rsid w:val="00D03E4E"/>
    <w:rsid w:val="00D060EB"/>
    <w:rsid w:val="00D0627C"/>
    <w:rsid w:val="00D1008C"/>
    <w:rsid w:val="00D10FED"/>
    <w:rsid w:val="00D1259E"/>
    <w:rsid w:val="00D13E08"/>
    <w:rsid w:val="00D1661B"/>
    <w:rsid w:val="00D20DA5"/>
    <w:rsid w:val="00D22C4F"/>
    <w:rsid w:val="00D23286"/>
    <w:rsid w:val="00D23E52"/>
    <w:rsid w:val="00D26BAB"/>
    <w:rsid w:val="00D30079"/>
    <w:rsid w:val="00D405BA"/>
    <w:rsid w:val="00D416E1"/>
    <w:rsid w:val="00D41E89"/>
    <w:rsid w:val="00D42B68"/>
    <w:rsid w:val="00D46613"/>
    <w:rsid w:val="00D46AEC"/>
    <w:rsid w:val="00D47776"/>
    <w:rsid w:val="00D47FB5"/>
    <w:rsid w:val="00D50E1A"/>
    <w:rsid w:val="00D54724"/>
    <w:rsid w:val="00D5738A"/>
    <w:rsid w:val="00D57BEE"/>
    <w:rsid w:val="00D60B84"/>
    <w:rsid w:val="00D6107C"/>
    <w:rsid w:val="00D61504"/>
    <w:rsid w:val="00D61761"/>
    <w:rsid w:val="00D61BFF"/>
    <w:rsid w:val="00D61ECD"/>
    <w:rsid w:val="00D63421"/>
    <w:rsid w:val="00D6503D"/>
    <w:rsid w:val="00D65BEE"/>
    <w:rsid w:val="00D67212"/>
    <w:rsid w:val="00D705C2"/>
    <w:rsid w:val="00D70A24"/>
    <w:rsid w:val="00D711DF"/>
    <w:rsid w:val="00D73BC0"/>
    <w:rsid w:val="00D74333"/>
    <w:rsid w:val="00D755DB"/>
    <w:rsid w:val="00D75BCB"/>
    <w:rsid w:val="00D76B59"/>
    <w:rsid w:val="00D77606"/>
    <w:rsid w:val="00D77D2D"/>
    <w:rsid w:val="00D8322A"/>
    <w:rsid w:val="00D83922"/>
    <w:rsid w:val="00D84550"/>
    <w:rsid w:val="00D85BE7"/>
    <w:rsid w:val="00D864FA"/>
    <w:rsid w:val="00D87208"/>
    <w:rsid w:val="00D9164C"/>
    <w:rsid w:val="00D936F4"/>
    <w:rsid w:val="00D94F06"/>
    <w:rsid w:val="00DA18BB"/>
    <w:rsid w:val="00DA21C3"/>
    <w:rsid w:val="00DA34EA"/>
    <w:rsid w:val="00DA7DB9"/>
    <w:rsid w:val="00DB084B"/>
    <w:rsid w:val="00DB1A6E"/>
    <w:rsid w:val="00DB33A0"/>
    <w:rsid w:val="00DB5481"/>
    <w:rsid w:val="00DB54E4"/>
    <w:rsid w:val="00DB6DE2"/>
    <w:rsid w:val="00DB7D4D"/>
    <w:rsid w:val="00DC0676"/>
    <w:rsid w:val="00DC1436"/>
    <w:rsid w:val="00DC2B46"/>
    <w:rsid w:val="00DC3761"/>
    <w:rsid w:val="00DC3B91"/>
    <w:rsid w:val="00DC581B"/>
    <w:rsid w:val="00DE1F0E"/>
    <w:rsid w:val="00DE5F3D"/>
    <w:rsid w:val="00DE7052"/>
    <w:rsid w:val="00DE7242"/>
    <w:rsid w:val="00DE7C2D"/>
    <w:rsid w:val="00DF2033"/>
    <w:rsid w:val="00DF3162"/>
    <w:rsid w:val="00DF37C2"/>
    <w:rsid w:val="00DF6DB3"/>
    <w:rsid w:val="00E004DE"/>
    <w:rsid w:val="00E01FBA"/>
    <w:rsid w:val="00E0503F"/>
    <w:rsid w:val="00E06BB8"/>
    <w:rsid w:val="00E17CEB"/>
    <w:rsid w:val="00E2489F"/>
    <w:rsid w:val="00E248CA"/>
    <w:rsid w:val="00E25532"/>
    <w:rsid w:val="00E25633"/>
    <w:rsid w:val="00E2621F"/>
    <w:rsid w:val="00E30141"/>
    <w:rsid w:val="00E308E4"/>
    <w:rsid w:val="00E33BAA"/>
    <w:rsid w:val="00E40667"/>
    <w:rsid w:val="00E4232F"/>
    <w:rsid w:val="00E51927"/>
    <w:rsid w:val="00E51D33"/>
    <w:rsid w:val="00E5313A"/>
    <w:rsid w:val="00E54CA8"/>
    <w:rsid w:val="00E54DE0"/>
    <w:rsid w:val="00E579E2"/>
    <w:rsid w:val="00E60524"/>
    <w:rsid w:val="00E61A22"/>
    <w:rsid w:val="00E62519"/>
    <w:rsid w:val="00E62E4E"/>
    <w:rsid w:val="00E6306D"/>
    <w:rsid w:val="00E66CAB"/>
    <w:rsid w:val="00E74102"/>
    <w:rsid w:val="00E75351"/>
    <w:rsid w:val="00E808AC"/>
    <w:rsid w:val="00E823B7"/>
    <w:rsid w:val="00E8299C"/>
    <w:rsid w:val="00E93FC6"/>
    <w:rsid w:val="00E944FC"/>
    <w:rsid w:val="00E94CDE"/>
    <w:rsid w:val="00E9581A"/>
    <w:rsid w:val="00E963A7"/>
    <w:rsid w:val="00EA1514"/>
    <w:rsid w:val="00EA4081"/>
    <w:rsid w:val="00EA733A"/>
    <w:rsid w:val="00EA738E"/>
    <w:rsid w:val="00EA7D44"/>
    <w:rsid w:val="00EC1F40"/>
    <w:rsid w:val="00EC25AC"/>
    <w:rsid w:val="00EC5BB4"/>
    <w:rsid w:val="00EC7E5F"/>
    <w:rsid w:val="00ED08AD"/>
    <w:rsid w:val="00ED2E7C"/>
    <w:rsid w:val="00ED7C4F"/>
    <w:rsid w:val="00EE2E48"/>
    <w:rsid w:val="00EE5ACE"/>
    <w:rsid w:val="00EE62C8"/>
    <w:rsid w:val="00EE7D77"/>
    <w:rsid w:val="00EF3BAE"/>
    <w:rsid w:val="00EF5868"/>
    <w:rsid w:val="00EF6B37"/>
    <w:rsid w:val="00F05851"/>
    <w:rsid w:val="00F06178"/>
    <w:rsid w:val="00F106EF"/>
    <w:rsid w:val="00F11BE9"/>
    <w:rsid w:val="00F121B0"/>
    <w:rsid w:val="00F2059E"/>
    <w:rsid w:val="00F249A6"/>
    <w:rsid w:val="00F259B8"/>
    <w:rsid w:val="00F27CA9"/>
    <w:rsid w:val="00F31275"/>
    <w:rsid w:val="00F36AF3"/>
    <w:rsid w:val="00F40AF5"/>
    <w:rsid w:val="00F41638"/>
    <w:rsid w:val="00F43F8B"/>
    <w:rsid w:val="00F44542"/>
    <w:rsid w:val="00F52775"/>
    <w:rsid w:val="00F53857"/>
    <w:rsid w:val="00F56356"/>
    <w:rsid w:val="00F62DE8"/>
    <w:rsid w:val="00F631FD"/>
    <w:rsid w:val="00F722C7"/>
    <w:rsid w:val="00F8006F"/>
    <w:rsid w:val="00F80D09"/>
    <w:rsid w:val="00F85080"/>
    <w:rsid w:val="00F86570"/>
    <w:rsid w:val="00F86BA7"/>
    <w:rsid w:val="00F91B46"/>
    <w:rsid w:val="00F94F58"/>
    <w:rsid w:val="00F966EF"/>
    <w:rsid w:val="00F96972"/>
    <w:rsid w:val="00F970B8"/>
    <w:rsid w:val="00FA13B6"/>
    <w:rsid w:val="00FB32DD"/>
    <w:rsid w:val="00FB5606"/>
    <w:rsid w:val="00FB7B5D"/>
    <w:rsid w:val="00FC0C7D"/>
    <w:rsid w:val="00FC11AF"/>
    <w:rsid w:val="00FC194C"/>
    <w:rsid w:val="00FC693B"/>
    <w:rsid w:val="00FD31B2"/>
    <w:rsid w:val="00FD346B"/>
    <w:rsid w:val="00FD555D"/>
    <w:rsid w:val="00FD7464"/>
    <w:rsid w:val="00FD7512"/>
    <w:rsid w:val="00FE1EB3"/>
    <w:rsid w:val="00FF08DC"/>
    <w:rsid w:val="00FF2D38"/>
    <w:rsid w:val="00FF3204"/>
    <w:rsid w:val="00FF3EB4"/>
    <w:rsid w:val="00FF6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6C53D"/>
  <w15:chartTrackingRefBased/>
  <w15:docId w15:val="{5830E3B6-5F22-441B-91BC-4B8B4E779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514"/>
    <w:pPr>
      <w:spacing w:line="240" w:lineRule="auto"/>
    </w:pPr>
    <w:rPr>
      <w:rFonts w:eastAsia="Times New Roman" w:cs="Times New Roman"/>
      <w:szCs w:val="24"/>
    </w:rPr>
  </w:style>
  <w:style w:type="paragraph" w:styleId="Heading1">
    <w:name w:val="heading 1"/>
    <w:next w:val="BodyText"/>
    <w:link w:val="Heading1Char"/>
    <w:qFormat/>
    <w:rsid w:val="00753E42"/>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BodyText"/>
    <w:link w:val="Heading2Char"/>
    <w:qFormat/>
    <w:rsid w:val="00753E42"/>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753E42"/>
    <w:pPr>
      <w:outlineLvl w:val="2"/>
    </w:pPr>
  </w:style>
  <w:style w:type="paragraph" w:styleId="Heading4">
    <w:name w:val="heading 4"/>
    <w:basedOn w:val="BodyText"/>
    <w:next w:val="BodyText"/>
    <w:link w:val="Heading4Char"/>
    <w:uiPriority w:val="9"/>
    <w:semiHidden/>
    <w:unhideWhenUsed/>
    <w:qFormat/>
    <w:rsid w:val="00753E42"/>
    <w:pPr>
      <w:keepNext/>
      <w:keepLines/>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753E42"/>
    <w:pPr>
      <w:spacing w:after="220" w:line="240" w:lineRule="auto"/>
    </w:pPr>
  </w:style>
  <w:style w:type="character" w:customStyle="1" w:styleId="BodyTextChar">
    <w:name w:val="Body Text Char"/>
    <w:basedOn w:val="DefaultParagraphFont"/>
    <w:link w:val="BodyText"/>
    <w:rsid w:val="00753E42"/>
  </w:style>
  <w:style w:type="paragraph" w:customStyle="1" w:styleId="Applicability">
    <w:name w:val="Applicability"/>
    <w:basedOn w:val="BodyText"/>
    <w:qFormat/>
    <w:rsid w:val="00753E42"/>
    <w:pPr>
      <w:spacing w:before="440"/>
      <w:ind w:left="2160" w:hanging="2160"/>
    </w:pPr>
  </w:style>
  <w:style w:type="paragraph" w:customStyle="1" w:styleId="attachmenttitle">
    <w:name w:val="attachment title"/>
    <w:next w:val="BodyText"/>
    <w:qFormat/>
    <w:rsid w:val="004979B9"/>
    <w:pPr>
      <w:spacing w:after="220" w:line="240" w:lineRule="auto"/>
      <w:jc w:val="center"/>
      <w:outlineLvl w:val="0"/>
    </w:pPr>
    <w:rPr>
      <w:rFonts w:eastAsia="Times New Roman"/>
    </w:rPr>
  </w:style>
  <w:style w:type="paragraph" w:customStyle="1" w:styleId="BodyText-table">
    <w:name w:val="Body Text - table"/>
    <w:qFormat/>
    <w:rsid w:val="00753E42"/>
    <w:pPr>
      <w:spacing w:line="240" w:lineRule="auto"/>
    </w:pPr>
    <w:rPr>
      <w:rFonts w:cstheme="minorBidi"/>
    </w:rPr>
  </w:style>
  <w:style w:type="paragraph" w:styleId="BodyText2">
    <w:name w:val="Body Text 2"/>
    <w:link w:val="BodyText2Char"/>
    <w:rsid w:val="00753E42"/>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753E42"/>
    <w:rPr>
      <w:rFonts w:eastAsiaTheme="majorEastAsia" w:cstheme="majorBidi"/>
    </w:rPr>
  </w:style>
  <w:style w:type="paragraph" w:styleId="BodyText3">
    <w:name w:val="Body Text 3"/>
    <w:basedOn w:val="BodyText"/>
    <w:link w:val="BodyText3Char"/>
    <w:rsid w:val="006A092A"/>
    <w:pPr>
      <w:numPr>
        <w:numId w:val="1"/>
      </w:numPr>
      <w:ind w:left="792"/>
    </w:pPr>
    <w:rPr>
      <w:rFonts w:eastAsiaTheme="majorEastAsia" w:cstheme="majorBidi"/>
    </w:rPr>
  </w:style>
  <w:style w:type="character" w:customStyle="1" w:styleId="BodyText3Char">
    <w:name w:val="Body Text 3 Char"/>
    <w:basedOn w:val="DefaultParagraphFont"/>
    <w:link w:val="BodyText3"/>
    <w:rsid w:val="006A092A"/>
    <w:rPr>
      <w:rFonts w:eastAsiaTheme="majorEastAsia" w:cstheme="majorBidi"/>
    </w:rPr>
  </w:style>
  <w:style w:type="character" w:customStyle="1" w:styleId="Commitment">
    <w:name w:val="Commitment"/>
    <w:basedOn w:val="BodyTextChar"/>
    <w:uiPriority w:val="1"/>
    <w:qFormat/>
    <w:rsid w:val="00753E42"/>
    <w:rPr>
      <w:rFonts w:ascii="Arial" w:hAnsi="Arial" w:cs="Arial"/>
      <w:i/>
      <w:iCs/>
    </w:rPr>
  </w:style>
  <w:style w:type="paragraph" w:customStyle="1" w:styleId="CornerstoneBases">
    <w:name w:val="Cornerstone / Bases"/>
    <w:basedOn w:val="BodyText"/>
    <w:qFormat/>
    <w:rsid w:val="00753E42"/>
    <w:pPr>
      <w:ind w:left="2160" w:hanging="2160"/>
    </w:pPr>
  </w:style>
  <w:style w:type="paragraph" w:customStyle="1" w:styleId="EffectiveDate">
    <w:name w:val="Effective Date"/>
    <w:next w:val="BodyText"/>
    <w:qFormat/>
    <w:rsid w:val="00753E42"/>
    <w:pPr>
      <w:spacing w:before="220" w:after="440" w:line="240" w:lineRule="auto"/>
      <w:jc w:val="center"/>
    </w:pPr>
    <w:rPr>
      <w:rFonts w:eastAsia="Times New Roman"/>
    </w:rPr>
  </w:style>
  <w:style w:type="paragraph" w:customStyle="1" w:styleId="END">
    <w:name w:val="END"/>
    <w:next w:val="BodyText"/>
    <w:qFormat/>
    <w:rsid w:val="00753E42"/>
    <w:pPr>
      <w:spacing w:before="440" w:after="440" w:line="240" w:lineRule="auto"/>
      <w:jc w:val="center"/>
    </w:pPr>
    <w:rPr>
      <w:rFonts w:eastAsia="Times New Roman"/>
    </w:rPr>
  </w:style>
  <w:style w:type="paragraph" w:styleId="Footer">
    <w:name w:val="footer"/>
    <w:link w:val="FooterChar"/>
    <w:uiPriority w:val="99"/>
    <w:unhideWhenUsed/>
    <w:rsid w:val="00753E42"/>
    <w:pPr>
      <w:widowControl w:val="0"/>
      <w:tabs>
        <w:tab w:val="center" w:pos="4680"/>
        <w:tab w:val="right" w:pos="9360"/>
      </w:tabs>
      <w:autoSpaceDE w:val="0"/>
      <w:autoSpaceDN w:val="0"/>
      <w:adjustRightInd w:val="0"/>
      <w:spacing w:after="220" w:line="240" w:lineRule="auto"/>
    </w:pPr>
  </w:style>
  <w:style w:type="character" w:customStyle="1" w:styleId="FooterChar">
    <w:name w:val="Footer Char"/>
    <w:basedOn w:val="DefaultParagraphFont"/>
    <w:link w:val="Footer"/>
    <w:uiPriority w:val="99"/>
    <w:rsid w:val="00753E42"/>
  </w:style>
  <w:style w:type="paragraph" w:styleId="Header">
    <w:name w:val="header"/>
    <w:basedOn w:val="Normal"/>
    <w:link w:val="HeaderChar"/>
    <w:rsid w:val="00753E42"/>
    <w:pPr>
      <w:tabs>
        <w:tab w:val="center" w:pos="4320"/>
        <w:tab w:val="right" w:pos="8640"/>
      </w:tabs>
    </w:pPr>
  </w:style>
  <w:style w:type="character" w:customStyle="1" w:styleId="HeaderChar">
    <w:name w:val="Header Char"/>
    <w:basedOn w:val="DefaultParagraphFont"/>
    <w:link w:val="Header"/>
    <w:rsid w:val="00753E42"/>
    <w:rPr>
      <w:rFonts w:eastAsia="Times New Roman" w:cs="Times New Roman"/>
      <w:szCs w:val="24"/>
    </w:rPr>
  </w:style>
  <w:style w:type="character" w:customStyle="1" w:styleId="Heading1Char">
    <w:name w:val="Heading 1 Char"/>
    <w:basedOn w:val="DefaultParagraphFont"/>
    <w:link w:val="Heading1"/>
    <w:rsid w:val="00753E42"/>
    <w:rPr>
      <w:rFonts w:eastAsiaTheme="majorEastAsia" w:cstheme="majorBidi"/>
      <w:caps/>
    </w:rPr>
  </w:style>
  <w:style w:type="character" w:customStyle="1" w:styleId="Heading2Char">
    <w:name w:val="Heading 2 Char"/>
    <w:basedOn w:val="DefaultParagraphFont"/>
    <w:link w:val="Heading2"/>
    <w:rsid w:val="00753E42"/>
    <w:rPr>
      <w:rFonts w:eastAsiaTheme="majorEastAsia" w:cstheme="majorBidi"/>
    </w:rPr>
  </w:style>
  <w:style w:type="character" w:customStyle="1" w:styleId="Heading3Char">
    <w:name w:val="Heading 3 Char"/>
    <w:basedOn w:val="DefaultParagraphFont"/>
    <w:link w:val="Heading3"/>
    <w:rsid w:val="00753E42"/>
    <w:rPr>
      <w:rFonts w:eastAsiaTheme="majorEastAsia" w:cstheme="majorBidi"/>
    </w:rPr>
  </w:style>
  <w:style w:type="character" w:customStyle="1" w:styleId="Heading4Char">
    <w:name w:val="Heading 4 Char"/>
    <w:basedOn w:val="DefaultParagraphFont"/>
    <w:link w:val="Heading4"/>
    <w:uiPriority w:val="9"/>
    <w:semiHidden/>
    <w:rsid w:val="00753E42"/>
    <w:rPr>
      <w:rFonts w:eastAsiaTheme="majorEastAsia" w:cstheme="majorBidi"/>
      <w:iCs/>
    </w:rPr>
  </w:style>
  <w:style w:type="table" w:customStyle="1" w:styleId="IM">
    <w:name w:val="IM"/>
    <w:basedOn w:val="TableNormal"/>
    <w:uiPriority w:val="99"/>
    <w:rsid w:val="00753E42"/>
    <w:pPr>
      <w:spacing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753E42"/>
    <w:pPr>
      <w:spacing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753E42"/>
    <w:pPr>
      <w:widowControl w:val="0"/>
      <w:pBdr>
        <w:top w:val="single" w:sz="8" w:space="3" w:color="auto"/>
        <w:bottom w:val="single" w:sz="8" w:space="3" w:color="auto"/>
      </w:pBdr>
      <w:spacing w:after="220" w:line="240" w:lineRule="auto"/>
      <w:jc w:val="center"/>
    </w:pPr>
    <w:rPr>
      <w:iCs/>
      <w:caps/>
    </w:rPr>
  </w:style>
  <w:style w:type="paragraph" w:styleId="Title">
    <w:name w:val="Title"/>
    <w:basedOn w:val="BodyText"/>
    <w:next w:val="BodyText"/>
    <w:link w:val="TitleChar"/>
    <w:qFormat/>
    <w:rsid w:val="00753E42"/>
    <w:pPr>
      <w:autoSpaceDE w:val="0"/>
      <w:autoSpaceDN w:val="0"/>
      <w:adjustRightInd w:val="0"/>
      <w:spacing w:before="220"/>
      <w:jc w:val="center"/>
    </w:pPr>
  </w:style>
  <w:style w:type="character" w:customStyle="1" w:styleId="TitleChar">
    <w:name w:val="Title Char"/>
    <w:basedOn w:val="DefaultParagraphFont"/>
    <w:link w:val="Title"/>
    <w:rsid w:val="00753E42"/>
  </w:style>
  <w:style w:type="paragraph" w:customStyle="1" w:styleId="Lista">
    <w:name w:val="List a"/>
    <w:basedOn w:val="BodyText"/>
    <w:rsid w:val="00753E42"/>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753E42"/>
    <w:pPr>
      <w:tabs>
        <w:tab w:val="center" w:pos="4680"/>
        <w:tab w:val="right" w:pos="9360"/>
      </w:tabs>
      <w:spacing w:after="220" w:line="240" w:lineRule="auto"/>
    </w:pPr>
    <w:rPr>
      <w:sz w:val="20"/>
    </w:rPr>
  </w:style>
  <w:style w:type="character" w:customStyle="1" w:styleId="NRCINSPECTIONMANUALChar">
    <w:name w:val="NRC INSPECTION MANUAL Char"/>
    <w:basedOn w:val="DefaultParagraphFont"/>
    <w:link w:val="NRCINSPECTIONMANUAL"/>
    <w:rsid w:val="00753E42"/>
    <w:rPr>
      <w:sz w:val="20"/>
    </w:rPr>
  </w:style>
  <w:style w:type="character" w:styleId="PageNumber">
    <w:name w:val="page number"/>
    <w:basedOn w:val="DefaultParagraphFont"/>
    <w:rsid w:val="00753E42"/>
  </w:style>
  <w:style w:type="paragraph" w:customStyle="1" w:styleId="Requirement">
    <w:name w:val="Requirement"/>
    <w:basedOn w:val="BodyText3"/>
    <w:qFormat/>
    <w:rsid w:val="00753E42"/>
    <w:pPr>
      <w:keepNext/>
    </w:pPr>
    <w:rPr>
      <w:b/>
      <w:bCs/>
    </w:rPr>
  </w:style>
  <w:style w:type="paragraph" w:customStyle="1" w:styleId="SpecificGuidance">
    <w:name w:val="Specific Guidance"/>
    <w:basedOn w:val="BodyText3"/>
    <w:qFormat/>
    <w:rsid w:val="00753E42"/>
    <w:pPr>
      <w:keepNext/>
    </w:pPr>
    <w:rPr>
      <w:u w:val="single"/>
    </w:rPr>
  </w:style>
  <w:style w:type="table" w:styleId="TableGrid">
    <w:name w:val="Table Grid"/>
    <w:basedOn w:val="TableNormal"/>
    <w:uiPriority w:val="39"/>
    <w:rsid w:val="00753E42"/>
    <w:pPr>
      <w:spacing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53E42"/>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0503F"/>
    <w:pPr>
      <w:spacing w:line="240" w:lineRule="auto"/>
    </w:pPr>
    <w:rPr>
      <w:rFonts w:eastAsia="Times New Roman" w:cs="Times New Roman"/>
      <w:szCs w:val="24"/>
    </w:rPr>
  </w:style>
  <w:style w:type="character" w:styleId="Hyperlink">
    <w:name w:val="Hyperlink"/>
    <w:basedOn w:val="DefaultParagraphFont"/>
    <w:uiPriority w:val="99"/>
    <w:unhideWhenUsed/>
    <w:rsid w:val="00537026"/>
    <w:rPr>
      <w:color w:val="0000FF"/>
      <w:u w:val="single"/>
    </w:rPr>
  </w:style>
  <w:style w:type="character" w:styleId="PlaceholderText">
    <w:name w:val="Placeholder Text"/>
    <w:basedOn w:val="DefaultParagraphFont"/>
    <w:uiPriority w:val="99"/>
    <w:semiHidden/>
    <w:rsid w:val="003D36E1"/>
    <w:rPr>
      <w:color w:val="808080"/>
    </w:rPr>
  </w:style>
  <w:style w:type="character" w:styleId="CommentReference">
    <w:name w:val="annotation reference"/>
    <w:basedOn w:val="DefaultParagraphFont"/>
    <w:uiPriority w:val="99"/>
    <w:semiHidden/>
    <w:unhideWhenUsed/>
    <w:rsid w:val="00430640"/>
    <w:rPr>
      <w:sz w:val="16"/>
      <w:szCs w:val="16"/>
    </w:rPr>
  </w:style>
  <w:style w:type="paragraph" w:styleId="CommentText">
    <w:name w:val="annotation text"/>
    <w:basedOn w:val="Normal"/>
    <w:link w:val="CommentTextChar"/>
    <w:unhideWhenUsed/>
    <w:rsid w:val="00430640"/>
    <w:rPr>
      <w:sz w:val="20"/>
      <w:szCs w:val="20"/>
    </w:rPr>
  </w:style>
  <w:style w:type="character" w:customStyle="1" w:styleId="CommentTextChar">
    <w:name w:val="Comment Text Char"/>
    <w:basedOn w:val="DefaultParagraphFont"/>
    <w:link w:val="CommentText"/>
    <w:rsid w:val="0043064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30640"/>
    <w:rPr>
      <w:b/>
      <w:bCs/>
    </w:rPr>
  </w:style>
  <w:style w:type="character" w:customStyle="1" w:styleId="CommentSubjectChar">
    <w:name w:val="Comment Subject Char"/>
    <w:basedOn w:val="CommentTextChar"/>
    <w:link w:val="CommentSubject"/>
    <w:uiPriority w:val="99"/>
    <w:semiHidden/>
    <w:rsid w:val="00430640"/>
    <w:rPr>
      <w:rFonts w:eastAsia="Times New Roman" w:cs="Times New Roman"/>
      <w:b/>
      <w:bCs/>
      <w:sz w:val="20"/>
      <w:szCs w:val="20"/>
    </w:rPr>
  </w:style>
  <w:style w:type="paragraph" w:styleId="ListBullet2">
    <w:name w:val="List Bullet 2"/>
    <w:basedOn w:val="Normal"/>
    <w:uiPriority w:val="99"/>
    <w:unhideWhenUsed/>
    <w:rsid w:val="007F6AF9"/>
    <w:pPr>
      <w:numPr>
        <w:numId w:val="4"/>
      </w:numPr>
      <w:spacing w:after="220"/>
    </w:pPr>
  </w:style>
  <w:style w:type="character" w:styleId="UnresolvedMention">
    <w:name w:val="Unresolved Mention"/>
    <w:basedOn w:val="DefaultParagraphFont"/>
    <w:uiPriority w:val="99"/>
    <w:semiHidden/>
    <w:unhideWhenUsed/>
    <w:rsid w:val="00B479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90740">
      <w:bodyDiv w:val="1"/>
      <w:marLeft w:val="0"/>
      <w:marRight w:val="0"/>
      <w:marTop w:val="0"/>
      <w:marBottom w:val="0"/>
      <w:divBdr>
        <w:top w:val="none" w:sz="0" w:space="0" w:color="auto"/>
        <w:left w:val="none" w:sz="0" w:space="0" w:color="auto"/>
        <w:bottom w:val="none" w:sz="0" w:space="0" w:color="auto"/>
        <w:right w:val="none" w:sz="0" w:space="0" w:color="auto"/>
      </w:divBdr>
    </w:div>
    <w:div w:id="245111282">
      <w:bodyDiv w:val="1"/>
      <w:marLeft w:val="0"/>
      <w:marRight w:val="0"/>
      <w:marTop w:val="0"/>
      <w:marBottom w:val="0"/>
      <w:divBdr>
        <w:top w:val="none" w:sz="0" w:space="0" w:color="auto"/>
        <w:left w:val="none" w:sz="0" w:space="0" w:color="auto"/>
        <w:bottom w:val="none" w:sz="0" w:space="0" w:color="auto"/>
        <w:right w:val="none" w:sz="0" w:space="0" w:color="auto"/>
      </w:divBdr>
    </w:div>
    <w:div w:id="76711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adamsxt.nrc.gov/navigator/AdamsXT/content/downloadContent.faces?objectStoreName=MainLibrary&amp;vsId=%7b00C1FB09-304E-C2E9-8617-8C6027D00000%7d&amp;ForceBrowserDownloadMgrPrompt=fals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0288B3C4824B99920059212CADBA57"/>
        <w:category>
          <w:name w:val="General"/>
          <w:gallery w:val="placeholder"/>
        </w:category>
        <w:types>
          <w:type w:val="bbPlcHdr"/>
        </w:types>
        <w:behaviors>
          <w:behavior w:val="content"/>
        </w:behaviors>
        <w:guid w:val="{FEE7518C-F037-4442-A437-A6CCBD3996DB}"/>
      </w:docPartPr>
      <w:docPartBody>
        <w:p w:rsidR="00A8493E" w:rsidRDefault="00FF5681" w:rsidP="00A8493E">
          <w:pPr>
            <w:pStyle w:val="330288B3C4824B99920059212CADBA57"/>
          </w:pPr>
          <w:r w:rsidRPr="00EA733A">
            <w:t>Click here to enter text.</w:t>
          </w:r>
        </w:p>
      </w:docPartBody>
    </w:docPart>
    <w:docPart>
      <w:docPartPr>
        <w:name w:val="658366BA4C494E04A2C37E66B3F798CA"/>
        <w:category>
          <w:name w:val="General"/>
          <w:gallery w:val="placeholder"/>
        </w:category>
        <w:types>
          <w:type w:val="bbPlcHdr"/>
        </w:types>
        <w:behaviors>
          <w:behavior w:val="content"/>
        </w:behaviors>
        <w:guid w:val="{A6D5DCF8-93E1-47F3-87BC-67AF990A03B8}"/>
      </w:docPartPr>
      <w:docPartBody>
        <w:p w:rsidR="00A8493E" w:rsidRDefault="00FF5681" w:rsidP="00A8493E">
          <w:pPr>
            <w:pStyle w:val="658366BA4C494E04A2C37E66B3F798CA"/>
          </w:pPr>
          <w:r w:rsidRPr="00EA733A">
            <w:t>Click here to enter text.</w:t>
          </w:r>
        </w:p>
      </w:docPartBody>
    </w:docPart>
    <w:docPart>
      <w:docPartPr>
        <w:name w:val="0B731CDD9151492F9F996A7225558BBE"/>
        <w:category>
          <w:name w:val="General"/>
          <w:gallery w:val="placeholder"/>
        </w:category>
        <w:types>
          <w:type w:val="bbPlcHdr"/>
        </w:types>
        <w:behaviors>
          <w:behavior w:val="content"/>
        </w:behaviors>
        <w:guid w:val="{E0261942-C189-4D7F-891E-B1A4E1DF5420}"/>
      </w:docPartPr>
      <w:docPartBody>
        <w:p w:rsidR="00A8493E" w:rsidRDefault="00FF5681" w:rsidP="00A8493E">
          <w:pPr>
            <w:pStyle w:val="0B731CDD9151492F9F996A7225558BBE"/>
          </w:pPr>
          <w:r w:rsidRPr="00EA733A">
            <w:t>Click here to enter text.</w:t>
          </w:r>
        </w:p>
      </w:docPartBody>
    </w:docPart>
    <w:docPart>
      <w:docPartPr>
        <w:name w:val="D0D82C63536149A8B9A3BC66F6385032"/>
        <w:category>
          <w:name w:val="General"/>
          <w:gallery w:val="placeholder"/>
        </w:category>
        <w:types>
          <w:type w:val="bbPlcHdr"/>
        </w:types>
        <w:behaviors>
          <w:behavior w:val="content"/>
        </w:behaviors>
        <w:guid w:val="{1DFDA575-C623-43CE-8BE1-BB9CF1ACFC54}"/>
      </w:docPartPr>
      <w:docPartBody>
        <w:p w:rsidR="00A8493E" w:rsidRDefault="00FF5681" w:rsidP="00A8493E">
          <w:pPr>
            <w:pStyle w:val="D0D82C63536149A8B9A3BC66F6385032"/>
          </w:pPr>
          <w:r w:rsidRPr="00EA733A">
            <w:t>Click here to enter text.</w:t>
          </w:r>
        </w:p>
      </w:docPartBody>
    </w:docPart>
    <w:docPart>
      <w:docPartPr>
        <w:name w:val="A5A5CF69C49D44A5BDA683A2CD2E8405"/>
        <w:category>
          <w:name w:val="General"/>
          <w:gallery w:val="placeholder"/>
        </w:category>
        <w:types>
          <w:type w:val="bbPlcHdr"/>
        </w:types>
        <w:behaviors>
          <w:behavior w:val="content"/>
        </w:behaviors>
        <w:guid w:val="{BCFB2D9F-83FD-42C6-AAA5-850E67046BE0}"/>
      </w:docPartPr>
      <w:docPartBody>
        <w:p w:rsidR="00A8493E" w:rsidRDefault="00FF5681" w:rsidP="00A8493E">
          <w:pPr>
            <w:pStyle w:val="A5A5CF69C49D44A5BDA683A2CD2E8405"/>
          </w:pPr>
          <w:r w:rsidRPr="00EA733A">
            <w:t>Provide a short summary of the degraded condition or issue of concern and how it was identified. Describe how the performance deficiency is the proximate cause of the degraded plant condition.</w:t>
          </w:r>
        </w:p>
      </w:docPartBody>
    </w:docPart>
    <w:docPart>
      <w:docPartPr>
        <w:name w:val="7342F1F5676346199801144980CA63C1"/>
        <w:category>
          <w:name w:val="General"/>
          <w:gallery w:val="placeholder"/>
        </w:category>
        <w:types>
          <w:type w:val="bbPlcHdr"/>
        </w:types>
        <w:behaviors>
          <w:behavior w:val="content"/>
        </w:behaviors>
        <w:guid w:val="{3F3D2F2B-1660-4CE6-97A5-DD10DB1826EA}"/>
      </w:docPartPr>
      <w:docPartBody>
        <w:p w:rsidR="00A8493E" w:rsidRDefault="00A8493E" w:rsidP="00A8493E">
          <w:pPr>
            <w:pStyle w:val="7342F1F5676346199801144980CA63C1"/>
          </w:pPr>
          <w:r w:rsidRPr="004C2FFA">
            <w:rPr>
              <w:rStyle w:val="PlaceholderText"/>
            </w:rPr>
            <w:t>Click here to enter a date.</w:t>
          </w:r>
        </w:p>
      </w:docPartBody>
    </w:docPart>
    <w:docPart>
      <w:docPartPr>
        <w:name w:val="ADE3311B2F7942B7AD775536587A525B"/>
        <w:category>
          <w:name w:val="General"/>
          <w:gallery w:val="placeholder"/>
        </w:category>
        <w:types>
          <w:type w:val="bbPlcHdr"/>
        </w:types>
        <w:behaviors>
          <w:behavior w:val="content"/>
        </w:behaviors>
        <w:guid w:val="{40136DD9-8A25-4A77-8C3A-86EF802A4559}"/>
      </w:docPartPr>
      <w:docPartBody>
        <w:p w:rsidR="00A8493E" w:rsidRDefault="00A8493E" w:rsidP="00A8493E">
          <w:pPr>
            <w:pStyle w:val="ADE3311B2F7942B7AD775536587A525B"/>
          </w:pPr>
          <w:r w:rsidRPr="004C2FFA">
            <w:rPr>
              <w:rStyle w:val="PlaceholderText"/>
            </w:rPr>
            <w:t>Click here to enter a date.</w:t>
          </w:r>
        </w:p>
      </w:docPartBody>
    </w:docPart>
    <w:docPart>
      <w:docPartPr>
        <w:name w:val="C48E9A64C4D84335BE71767F8DB18CA4"/>
        <w:category>
          <w:name w:val="General"/>
          <w:gallery w:val="placeholder"/>
        </w:category>
        <w:types>
          <w:type w:val="bbPlcHdr"/>
        </w:types>
        <w:behaviors>
          <w:behavior w:val="content"/>
        </w:behaviors>
        <w:guid w:val="{CBB971A2-B397-4FB0-B324-6DCDEECBF808}"/>
      </w:docPartPr>
      <w:docPartBody>
        <w:p w:rsidR="00A8493E" w:rsidRDefault="00A8493E" w:rsidP="00A8493E">
          <w:pPr>
            <w:pStyle w:val="C48E9A64C4D84335BE71767F8DB18CA4"/>
          </w:pPr>
          <w:r w:rsidRPr="004C2FFA">
            <w:rPr>
              <w:rStyle w:val="PlaceholderText"/>
            </w:rPr>
            <w:t>Click here to enter a date.</w:t>
          </w:r>
        </w:p>
      </w:docPartBody>
    </w:docPart>
    <w:docPart>
      <w:docPartPr>
        <w:name w:val="28F28A5033DD4D0BAE83CF41FBA8EF17"/>
        <w:category>
          <w:name w:val="General"/>
          <w:gallery w:val="placeholder"/>
        </w:category>
        <w:types>
          <w:type w:val="bbPlcHdr"/>
        </w:types>
        <w:behaviors>
          <w:behavior w:val="content"/>
        </w:behaviors>
        <w:guid w:val="{094F765B-43EB-4278-AE66-401C43D4241D}"/>
      </w:docPartPr>
      <w:docPartBody>
        <w:p w:rsidR="00A8493E" w:rsidRDefault="00A8493E" w:rsidP="00A8493E">
          <w:pPr>
            <w:pStyle w:val="28F28A5033DD4D0BAE83CF41FBA8EF17"/>
          </w:pPr>
          <w:r w:rsidRPr="004C2FFA">
            <w:rPr>
              <w:rStyle w:val="PlaceholderText"/>
            </w:rPr>
            <w:t>Click here to enter a date.</w:t>
          </w:r>
        </w:p>
      </w:docPartBody>
    </w:docPart>
    <w:docPart>
      <w:docPartPr>
        <w:name w:val="1D8A95038DFD4776959AA311BE45CB07"/>
        <w:category>
          <w:name w:val="General"/>
          <w:gallery w:val="placeholder"/>
        </w:category>
        <w:types>
          <w:type w:val="bbPlcHdr"/>
        </w:types>
        <w:behaviors>
          <w:behavior w:val="content"/>
        </w:behaviors>
        <w:guid w:val="{C6BE5A95-4DC5-494F-967E-F0BDF9205822}"/>
      </w:docPartPr>
      <w:docPartBody>
        <w:p w:rsidR="00A8493E" w:rsidRDefault="00A8493E" w:rsidP="00A8493E">
          <w:pPr>
            <w:pStyle w:val="1D8A95038DFD4776959AA311BE45CB07"/>
          </w:pPr>
          <w:r w:rsidRPr="009B4730">
            <w:rPr>
              <w:i/>
              <w:color w:val="7F7F7F" w:themeColor="text1" w:themeTint="80"/>
              <w:sz w:val="20"/>
            </w:rPr>
            <w:t>If yes, please explain.</w:t>
          </w:r>
        </w:p>
      </w:docPartBody>
    </w:docPart>
    <w:docPart>
      <w:docPartPr>
        <w:name w:val="2E498C29F79D47A39105DCDF76E8A8B0"/>
        <w:category>
          <w:name w:val="General"/>
          <w:gallery w:val="placeholder"/>
        </w:category>
        <w:types>
          <w:type w:val="bbPlcHdr"/>
        </w:types>
        <w:behaviors>
          <w:behavior w:val="content"/>
        </w:behaviors>
        <w:guid w:val="{B26499D1-D584-4741-8479-3F85F8406212}"/>
      </w:docPartPr>
      <w:docPartBody>
        <w:p w:rsidR="00435845" w:rsidRDefault="00FF5681" w:rsidP="00A8493E">
          <w:pPr>
            <w:pStyle w:val="2E498C29F79D47A39105DCDF76E8A8B0"/>
          </w:pPr>
          <w:r w:rsidRPr="00EA733A">
            <w:t>Click here to enter text.</w:t>
          </w:r>
        </w:p>
      </w:docPartBody>
    </w:docPart>
    <w:docPart>
      <w:docPartPr>
        <w:name w:val="44B60F997A9A48D3A4059D2EAC17CE0A"/>
        <w:category>
          <w:name w:val="General"/>
          <w:gallery w:val="placeholder"/>
        </w:category>
        <w:types>
          <w:type w:val="bbPlcHdr"/>
        </w:types>
        <w:behaviors>
          <w:behavior w:val="content"/>
        </w:behaviors>
        <w:guid w:val="{DED4ED08-BAF1-46D7-B7DB-0AA06BBB2F54}"/>
      </w:docPartPr>
      <w:docPartBody>
        <w:p w:rsidR="00435845" w:rsidRDefault="00FF5681" w:rsidP="00A8493E">
          <w:pPr>
            <w:pStyle w:val="44B60F997A9A48D3A4059D2EAC17CE0A"/>
          </w:pPr>
          <w:r w:rsidRPr="00EA733A">
            <w:t>Click here to enter text.</w:t>
          </w:r>
        </w:p>
      </w:docPartBody>
    </w:docPart>
    <w:docPart>
      <w:docPartPr>
        <w:name w:val="D9AF75EF7F124B5BA66E46CD8AEEFF31"/>
        <w:category>
          <w:name w:val="General"/>
          <w:gallery w:val="placeholder"/>
        </w:category>
        <w:types>
          <w:type w:val="bbPlcHdr"/>
        </w:types>
        <w:behaviors>
          <w:behavior w:val="content"/>
        </w:behaviors>
        <w:guid w:val="{DF58E768-ADCC-4A51-96AE-6A6F0E29C1ED}"/>
      </w:docPartPr>
      <w:docPartBody>
        <w:p w:rsidR="00435845" w:rsidRDefault="00FF5681" w:rsidP="00A8493E">
          <w:pPr>
            <w:pStyle w:val="D9AF75EF7F124B5BA66E46CD8AEEFF31"/>
          </w:pPr>
          <w:r w:rsidRPr="00EA733A">
            <w:t>Click here to enter text.</w:t>
          </w:r>
        </w:p>
      </w:docPartBody>
    </w:docPart>
    <w:docPart>
      <w:docPartPr>
        <w:name w:val="9140B0F8BA014ACF92B17AC26E2D8955"/>
        <w:category>
          <w:name w:val="General"/>
          <w:gallery w:val="placeholder"/>
        </w:category>
        <w:types>
          <w:type w:val="bbPlcHdr"/>
        </w:types>
        <w:behaviors>
          <w:behavior w:val="content"/>
        </w:behaviors>
        <w:guid w:val="{B8383E4B-FDAA-4BC6-8546-0ACE44CC7829}"/>
      </w:docPartPr>
      <w:docPartBody>
        <w:p w:rsidR="00435845" w:rsidRDefault="00FF5681" w:rsidP="00A8493E">
          <w:pPr>
            <w:pStyle w:val="9140B0F8BA014ACF92B17AC26E2D8955"/>
          </w:pPr>
          <w:r w:rsidRPr="00EA733A">
            <w:t>Click here to enter text.</w:t>
          </w:r>
        </w:p>
      </w:docPartBody>
    </w:docPart>
    <w:docPart>
      <w:docPartPr>
        <w:name w:val="728AA3688B72411D95955F26869DE550"/>
        <w:category>
          <w:name w:val="General"/>
          <w:gallery w:val="placeholder"/>
        </w:category>
        <w:types>
          <w:type w:val="bbPlcHdr"/>
        </w:types>
        <w:behaviors>
          <w:behavior w:val="content"/>
        </w:behaviors>
        <w:guid w:val="{416A7105-5534-4E0E-A859-927AD2B347B2}"/>
      </w:docPartPr>
      <w:docPartBody>
        <w:p w:rsidR="00435845" w:rsidRDefault="00A8493E" w:rsidP="00A8493E">
          <w:pPr>
            <w:pStyle w:val="728AA3688B72411D95955F26869DE550"/>
          </w:pPr>
          <w:r w:rsidRPr="00F82CED">
            <w:rPr>
              <w:bCs/>
              <w:i/>
              <w:color w:val="7F7F7F" w:themeColor="text1" w:themeTint="80"/>
              <w:sz w:val="20"/>
              <w:szCs w:val="20"/>
            </w:rPr>
            <w:t>If yes, describe the scenario where the component(s) would be called upon.</w:t>
          </w:r>
        </w:p>
      </w:docPartBody>
    </w:docPart>
    <w:docPart>
      <w:docPartPr>
        <w:name w:val="34CA9E24145140F29289FF019574A8B9"/>
        <w:category>
          <w:name w:val="General"/>
          <w:gallery w:val="placeholder"/>
        </w:category>
        <w:types>
          <w:type w:val="bbPlcHdr"/>
        </w:types>
        <w:behaviors>
          <w:behavior w:val="content"/>
        </w:behaviors>
        <w:guid w:val="{7296A080-0520-4762-A1F5-ABCE2E27491E}"/>
      </w:docPartPr>
      <w:docPartBody>
        <w:p w:rsidR="00435845" w:rsidRDefault="00FF5681" w:rsidP="00A8493E">
          <w:pPr>
            <w:pStyle w:val="34CA9E24145140F29289FF019574A8B9"/>
          </w:pPr>
          <w:r w:rsidRPr="00EA733A">
            <w:t>If yes, describe under what conditions.</w:t>
          </w:r>
        </w:p>
      </w:docPartBody>
    </w:docPart>
    <w:docPart>
      <w:docPartPr>
        <w:name w:val="7141B876D03740D89B6963D7978762D3"/>
        <w:category>
          <w:name w:val="General"/>
          <w:gallery w:val="placeholder"/>
        </w:category>
        <w:types>
          <w:type w:val="bbPlcHdr"/>
        </w:types>
        <w:behaviors>
          <w:behavior w:val="content"/>
        </w:behaviors>
        <w:guid w:val="{F322AE9A-ACC8-4E81-ABAD-B89B839DE5A9}"/>
      </w:docPartPr>
      <w:docPartBody>
        <w:p w:rsidR="00435845" w:rsidRDefault="00FF5681" w:rsidP="00A8493E">
          <w:pPr>
            <w:pStyle w:val="7141B876D03740D89B6963D7978762D3"/>
          </w:pPr>
          <w:r w:rsidRPr="00EA733A">
            <w:t>If not, describe alternate means to determine significance.</w:t>
          </w:r>
        </w:p>
      </w:docPartBody>
    </w:docPart>
    <w:docPart>
      <w:docPartPr>
        <w:name w:val="E0DE4CFE83E1413383FCCE48054AD2D7"/>
        <w:category>
          <w:name w:val="General"/>
          <w:gallery w:val="placeholder"/>
        </w:category>
        <w:types>
          <w:type w:val="bbPlcHdr"/>
        </w:types>
        <w:behaviors>
          <w:behavior w:val="content"/>
        </w:behaviors>
        <w:guid w:val="{E84C1549-B6B9-4E4B-8EA6-AE79B7696BAA}"/>
      </w:docPartPr>
      <w:docPartBody>
        <w:p w:rsidR="00435845" w:rsidRDefault="00FF5681" w:rsidP="00A8493E">
          <w:pPr>
            <w:pStyle w:val="E0DE4CFE83E1413383FCCE48054AD2D7"/>
          </w:pPr>
          <w:r w:rsidRPr="00EA733A">
            <w:t>Click here to enter text.</w:t>
          </w:r>
        </w:p>
      </w:docPartBody>
    </w:docPart>
    <w:docPart>
      <w:docPartPr>
        <w:name w:val="9A770E93576542F8B964EBD24CF3F4C7"/>
        <w:category>
          <w:name w:val="General"/>
          <w:gallery w:val="placeholder"/>
        </w:category>
        <w:types>
          <w:type w:val="bbPlcHdr"/>
        </w:types>
        <w:behaviors>
          <w:behavior w:val="content"/>
        </w:behaviors>
        <w:guid w:val="{313D77B1-AB4F-4E33-8429-C9A7356D763A}"/>
      </w:docPartPr>
      <w:docPartBody>
        <w:p w:rsidR="00435845" w:rsidRDefault="00FF5681" w:rsidP="00A8493E">
          <w:pPr>
            <w:pStyle w:val="9A770E93576542F8B964EBD24CF3F4C7"/>
          </w:pPr>
          <w:r w:rsidRPr="00EA733A">
            <w:t>Include description of licensee’s position on the performance deficiency if known.</w:t>
          </w:r>
        </w:p>
      </w:docPartBody>
    </w:docPart>
    <w:docPart>
      <w:docPartPr>
        <w:name w:val="F8A3E3A33299498CB48D67DFD2A57327"/>
        <w:category>
          <w:name w:val="General"/>
          <w:gallery w:val="placeholder"/>
        </w:category>
        <w:types>
          <w:type w:val="bbPlcHdr"/>
        </w:types>
        <w:behaviors>
          <w:behavior w:val="content"/>
        </w:behaviors>
        <w:guid w:val="{730FCE0B-F25B-4806-817A-7811FFD333AF}"/>
      </w:docPartPr>
      <w:docPartBody>
        <w:p w:rsidR="00435845" w:rsidRDefault="00A8493E" w:rsidP="00A8493E">
          <w:pPr>
            <w:pStyle w:val="F8A3E3A33299498CB48D67DFD2A57327"/>
          </w:pPr>
          <w:r w:rsidRPr="008A3DF2">
            <w:rPr>
              <w:rStyle w:val="PlaceholderText"/>
            </w:rPr>
            <w:t>Click here to enter text.</w:t>
          </w:r>
        </w:p>
      </w:docPartBody>
    </w:docPart>
    <w:docPart>
      <w:docPartPr>
        <w:name w:val="FFBC66C803C144E98E39D9B4409A22AC"/>
        <w:category>
          <w:name w:val="General"/>
          <w:gallery w:val="placeholder"/>
        </w:category>
        <w:types>
          <w:type w:val="bbPlcHdr"/>
        </w:types>
        <w:behaviors>
          <w:behavior w:val="content"/>
        </w:behaviors>
        <w:guid w:val="{59D0B733-7684-4045-9C61-8A6BDA30790D}"/>
      </w:docPartPr>
      <w:docPartBody>
        <w:p w:rsidR="00435845" w:rsidRDefault="00FF5681" w:rsidP="00A8493E">
          <w:pPr>
            <w:pStyle w:val="FFBC66C803C144E98E39D9B4409A22AC"/>
          </w:pPr>
          <w:r w:rsidRPr="00EA733A">
            <w:t>Click here to enter text.</w:t>
          </w:r>
        </w:p>
      </w:docPartBody>
    </w:docPart>
    <w:docPart>
      <w:docPartPr>
        <w:name w:val="B4F0C3E82D6B43488DF2BD100358BC3D"/>
        <w:category>
          <w:name w:val="General"/>
          <w:gallery w:val="placeholder"/>
        </w:category>
        <w:types>
          <w:type w:val="bbPlcHdr"/>
        </w:types>
        <w:behaviors>
          <w:behavior w:val="content"/>
        </w:behaviors>
        <w:guid w:val="{BFE93868-7110-408E-A910-3DF90E874B9F}"/>
      </w:docPartPr>
      <w:docPartBody>
        <w:p w:rsidR="00435845" w:rsidRDefault="00FF5681" w:rsidP="00A8493E">
          <w:pPr>
            <w:pStyle w:val="B4F0C3E82D6B43488DF2BD100358BC3D"/>
          </w:pPr>
          <w:r w:rsidRPr="00EA733A">
            <w:t>Provide any additional comments e.g., known conservatisms, significant uncertainties, influential assumptions.</w:t>
          </w:r>
        </w:p>
      </w:docPartBody>
    </w:docPart>
    <w:docPart>
      <w:docPartPr>
        <w:name w:val="32647CDD51334769BDA0FACDDE38A07A"/>
        <w:category>
          <w:name w:val="General"/>
          <w:gallery w:val="placeholder"/>
        </w:category>
        <w:types>
          <w:type w:val="bbPlcHdr"/>
        </w:types>
        <w:behaviors>
          <w:behavior w:val="content"/>
        </w:behaviors>
        <w:guid w:val="{4832A233-A4AA-420D-B4F3-AE4C0FF5BF9D}"/>
      </w:docPartPr>
      <w:docPartBody>
        <w:p w:rsidR="00435845" w:rsidRDefault="00FF5681" w:rsidP="00A8493E">
          <w:pPr>
            <w:pStyle w:val="32647CDD51334769BDA0FACDDE38A07A"/>
          </w:pPr>
          <w:r w:rsidRPr="00EA733A">
            <w:t>Click here to enter a date.</w:t>
          </w:r>
        </w:p>
      </w:docPartBody>
    </w:docPart>
    <w:docPart>
      <w:docPartPr>
        <w:name w:val="C580BF6C7E0B4B2EA82DDA1C78505D39"/>
        <w:category>
          <w:name w:val="General"/>
          <w:gallery w:val="placeholder"/>
        </w:category>
        <w:types>
          <w:type w:val="bbPlcHdr"/>
        </w:types>
        <w:behaviors>
          <w:behavior w:val="content"/>
        </w:behaviors>
        <w:guid w:val="{AF3666A0-D21A-4179-9106-DAFBB5A8D324}"/>
      </w:docPartPr>
      <w:docPartBody>
        <w:p w:rsidR="00435845" w:rsidRDefault="00A8493E" w:rsidP="00A8493E">
          <w:pPr>
            <w:pStyle w:val="C580BF6C7E0B4B2EA82DDA1C78505D39"/>
          </w:pPr>
          <w:r w:rsidRPr="008A3DF2">
            <w:rPr>
              <w:rStyle w:val="PlaceholderText"/>
            </w:rPr>
            <w:t>Click here to enter text.</w:t>
          </w:r>
        </w:p>
      </w:docPartBody>
    </w:docPart>
    <w:docPart>
      <w:docPartPr>
        <w:name w:val="EA571C2A5164419BB15AE9B6EE275963"/>
        <w:category>
          <w:name w:val="General"/>
          <w:gallery w:val="placeholder"/>
        </w:category>
        <w:types>
          <w:type w:val="bbPlcHdr"/>
        </w:types>
        <w:behaviors>
          <w:behavior w:val="content"/>
        </w:behaviors>
        <w:guid w:val="{10F18E84-F4D1-4093-8B53-839F643F5214}"/>
      </w:docPartPr>
      <w:docPartBody>
        <w:p w:rsidR="00435845" w:rsidRDefault="00A8493E" w:rsidP="00A8493E">
          <w:pPr>
            <w:pStyle w:val="EA571C2A5164419BB15AE9B6EE275963"/>
          </w:pPr>
          <w:r w:rsidRPr="00E31FBC">
            <w:rPr>
              <w:i/>
              <w:color w:val="7F7F7F" w:themeColor="text1" w:themeTint="80"/>
              <w:sz w:val="20"/>
            </w:rPr>
            <w:t>Provide a short summary of the degraded condition or issue of concern and how it was identified. Describe how the performance deficiency is the proximate cause of the degraded plant condition</w:t>
          </w:r>
          <w:r w:rsidRPr="008A3DF2">
            <w:rPr>
              <w:rStyle w:val="PlaceholderText"/>
            </w:rPr>
            <w:t>.</w:t>
          </w:r>
        </w:p>
      </w:docPartBody>
    </w:docPart>
    <w:docPart>
      <w:docPartPr>
        <w:name w:val="86140A3AD6394CA8B04A15EB24E593CA"/>
        <w:category>
          <w:name w:val="General"/>
          <w:gallery w:val="placeholder"/>
        </w:category>
        <w:types>
          <w:type w:val="bbPlcHdr"/>
        </w:types>
        <w:behaviors>
          <w:behavior w:val="content"/>
        </w:behaviors>
        <w:guid w:val="{F7330A2B-D9E4-44EA-AD27-1FA073317B21}"/>
      </w:docPartPr>
      <w:docPartBody>
        <w:p w:rsidR="00435845" w:rsidRDefault="00FF5681" w:rsidP="00A8493E">
          <w:pPr>
            <w:pStyle w:val="86140A3AD6394CA8B04A15EB24E593CA"/>
          </w:pPr>
          <w:r w:rsidRPr="00EA733A">
            <w:t>Click here to enter a date.</w:t>
          </w:r>
        </w:p>
      </w:docPartBody>
    </w:docPart>
    <w:docPart>
      <w:docPartPr>
        <w:name w:val="C836E40539C84771B2F810D4F858E5E5"/>
        <w:category>
          <w:name w:val="General"/>
          <w:gallery w:val="placeholder"/>
        </w:category>
        <w:types>
          <w:type w:val="bbPlcHdr"/>
        </w:types>
        <w:behaviors>
          <w:behavior w:val="content"/>
        </w:behaviors>
        <w:guid w:val="{2230046E-EA8B-45A3-BCA5-4298EE50E808}"/>
      </w:docPartPr>
      <w:docPartBody>
        <w:p w:rsidR="00435845" w:rsidRDefault="00FF5681" w:rsidP="00A8493E">
          <w:pPr>
            <w:pStyle w:val="C836E40539C84771B2F810D4F858E5E5"/>
          </w:pPr>
          <w:r w:rsidRPr="00EA733A">
            <w:t>Click here to enter a date.</w:t>
          </w:r>
        </w:p>
      </w:docPartBody>
    </w:docPart>
    <w:docPart>
      <w:docPartPr>
        <w:name w:val="BF5673D68A6A4386A68F5CC6926D8588"/>
        <w:category>
          <w:name w:val="General"/>
          <w:gallery w:val="placeholder"/>
        </w:category>
        <w:types>
          <w:type w:val="bbPlcHdr"/>
        </w:types>
        <w:behaviors>
          <w:behavior w:val="content"/>
        </w:behaviors>
        <w:guid w:val="{A9FBBE1C-CCC6-4F54-BA79-0F27A711F62F}"/>
      </w:docPartPr>
      <w:docPartBody>
        <w:p w:rsidR="00435845" w:rsidRDefault="00FF5681" w:rsidP="00A8493E">
          <w:pPr>
            <w:pStyle w:val="BF5673D68A6A4386A68F5CC6926D8588"/>
          </w:pPr>
          <w:r w:rsidRPr="00EA733A">
            <w:t>Click here to enter a date.</w:t>
          </w:r>
        </w:p>
      </w:docPartBody>
    </w:docPart>
    <w:docPart>
      <w:docPartPr>
        <w:name w:val="CEB61D164B0D456CBE42F4BDBCD44E90"/>
        <w:category>
          <w:name w:val="General"/>
          <w:gallery w:val="placeholder"/>
        </w:category>
        <w:types>
          <w:type w:val="bbPlcHdr"/>
        </w:types>
        <w:behaviors>
          <w:behavior w:val="content"/>
        </w:behaviors>
        <w:guid w:val="{B76926C3-5DED-4CC3-9916-08BA3809ACE0}"/>
      </w:docPartPr>
      <w:docPartBody>
        <w:p w:rsidR="00435845" w:rsidRDefault="00A8493E" w:rsidP="00A8493E">
          <w:pPr>
            <w:pStyle w:val="CEB61D164B0D456CBE42F4BDBCD44E90"/>
          </w:pPr>
          <w:r w:rsidRPr="004C2FFA">
            <w:rPr>
              <w:rStyle w:val="PlaceholderText"/>
            </w:rPr>
            <w:t>Click here to enter a date.</w:t>
          </w:r>
        </w:p>
      </w:docPartBody>
    </w:docPart>
    <w:docPart>
      <w:docPartPr>
        <w:name w:val="B72C199B81BE4ED385370E745D678E85"/>
        <w:category>
          <w:name w:val="General"/>
          <w:gallery w:val="placeholder"/>
        </w:category>
        <w:types>
          <w:type w:val="bbPlcHdr"/>
        </w:types>
        <w:behaviors>
          <w:behavior w:val="content"/>
        </w:behaviors>
        <w:guid w:val="{E8DBB39B-479A-4051-A734-9A693FDCA3EA}"/>
      </w:docPartPr>
      <w:docPartBody>
        <w:p w:rsidR="00435845" w:rsidRDefault="00FF5681" w:rsidP="00A8493E">
          <w:pPr>
            <w:pStyle w:val="B72C199B81BE4ED385370E745D678E85"/>
          </w:pPr>
          <w:r w:rsidRPr="00EA733A">
            <w:t>Click here to enter text.</w:t>
          </w:r>
        </w:p>
      </w:docPartBody>
    </w:docPart>
    <w:docPart>
      <w:docPartPr>
        <w:name w:val="42DB84D521114DAB8A5C574880D7D32F"/>
        <w:category>
          <w:name w:val="General"/>
          <w:gallery w:val="placeholder"/>
        </w:category>
        <w:types>
          <w:type w:val="bbPlcHdr"/>
        </w:types>
        <w:behaviors>
          <w:behavior w:val="content"/>
        </w:behaviors>
        <w:guid w:val="{CA9B9697-AC4D-46E8-BE22-AE4C81143DBF}"/>
      </w:docPartPr>
      <w:docPartBody>
        <w:p w:rsidR="00435845" w:rsidRDefault="00A8493E" w:rsidP="00A8493E">
          <w:pPr>
            <w:pStyle w:val="42DB84D521114DAB8A5C574880D7D32F"/>
          </w:pPr>
          <w:r w:rsidRPr="00A6128E">
            <w:rPr>
              <w:rFonts w:ascii="MyriadPro-Regular" w:hAnsi="MyriadPro-Regular" w:cs="MyriadPro-Regular"/>
              <w:i/>
              <w:color w:val="808080" w:themeColor="background1" w:themeShade="80"/>
              <w:sz w:val="20"/>
            </w:rPr>
            <w:t>Provide reason for Follow-up IFRB if applicable (e.g., revised PD)</w:t>
          </w:r>
        </w:p>
      </w:docPartBody>
    </w:docPart>
    <w:docPart>
      <w:docPartPr>
        <w:name w:val="2BA10740E4AA4D6081135E64E5EAAAE8"/>
        <w:category>
          <w:name w:val="General"/>
          <w:gallery w:val="placeholder"/>
        </w:category>
        <w:types>
          <w:type w:val="bbPlcHdr"/>
        </w:types>
        <w:behaviors>
          <w:behavior w:val="content"/>
        </w:behaviors>
        <w:guid w:val="{E62AC651-1EBA-419F-A4CE-67E31364B20D}"/>
      </w:docPartPr>
      <w:docPartBody>
        <w:p w:rsidR="00435845" w:rsidRDefault="00FF5681" w:rsidP="00A8493E">
          <w:pPr>
            <w:pStyle w:val="2BA10740E4AA4D6081135E64E5EAAAE8"/>
          </w:pPr>
          <w:r w:rsidRPr="00EA733A">
            <w:t>Click here to enter text.</w:t>
          </w:r>
        </w:p>
      </w:docPartBody>
    </w:docPart>
    <w:docPart>
      <w:docPartPr>
        <w:name w:val="5DDEE1543CB1468283EABAE45CB3800F"/>
        <w:category>
          <w:name w:val="General"/>
          <w:gallery w:val="placeholder"/>
        </w:category>
        <w:types>
          <w:type w:val="bbPlcHdr"/>
        </w:types>
        <w:behaviors>
          <w:behavior w:val="content"/>
        </w:behaviors>
        <w:guid w:val="{B19E895E-DCB0-4F32-A5EA-9F0CD69F7089}"/>
      </w:docPartPr>
      <w:docPartBody>
        <w:p w:rsidR="00435845" w:rsidRDefault="00FF5681" w:rsidP="00A8493E">
          <w:pPr>
            <w:pStyle w:val="5DDEE1543CB1468283EABAE45CB3800F"/>
          </w:pPr>
          <w:r w:rsidRPr="00EA733A">
            <w:t>Click here to enter text.</w:t>
          </w:r>
        </w:p>
      </w:docPartBody>
    </w:docPart>
    <w:docPart>
      <w:docPartPr>
        <w:name w:val="636D3DD94C6749AE973FDD096ED0BD87"/>
        <w:category>
          <w:name w:val="General"/>
          <w:gallery w:val="placeholder"/>
        </w:category>
        <w:types>
          <w:type w:val="bbPlcHdr"/>
        </w:types>
        <w:behaviors>
          <w:behavior w:val="content"/>
        </w:behaviors>
        <w:guid w:val="{26432493-945B-4042-98D1-C0946FDB7223}"/>
      </w:docPartPr>
      <w:docPartBody>
        <w:p w:rsidR="00435845" w:rsidRDefault="00FF5681" w:rsidP="00A8493E">
          <w:pPr>
            <w:pStyle w:val="636D3DD94C6749AE973FDD096ED0BD87"/>
          </w:pPr>
          <w:r w:rsidRPr="00EA733A">
            <w:t>Click here to enter text.</w:t>
          </w:r>
        </w:p>
      </w:docPartBody>
    </w:docPart>
    <w:docPart>
      <w:docPartPr>
        <w:name w:val="EF1A6EA2E8694A159AC07C70BDFF799D"/>
        <w:category>
          <w:name w:val="General"/>
          <w:gallery w:val="placeholder"/>
        </w:category>
        <w:types>
          <w:type w:val="bbPlcHdr"/>
        </w:types>
        <w:behaviors>
          <w:behavior w:val="content"/>
        </w:behaviors>
        <w:guid w:val="{6BB4514C-1993-4874-ABA8-D44012989A69}"/>
      </w:docPartPr>
      <w:docPartBody>
        <w:p w:rsidR="00435845" w:rsidRDefault="00FF5681" w:rsidP="00A8493E">
          <w:pPr>
            <w:pStyle w:val="EF1A6EA2E8694A159AC07C70BDFF799D"/>
          </w:pPr>
          <w:r w:rsidRPr="00EA733A">
            <w:t>Click here to enter text.</w:t>
          </w:r>
        </w:p>
      </w:docPartBody>
    </w:docPart>
    <w:docPart>
      <w:docPartPr>
        <w:name w:val="0744B1835EFD4DD38EE0A02CE5829C40"/>
        <w:category>
          <w:name w:val="General"/>
          <w:gallery w:val="placeholder"/>
        </w:category>
        <w:types>
          <w:type w:val="bbPlcHdr"/>
        </w:types>
        <w:behaviors>
          <w:behavior w:val="content"/>
        </w:behaviors>
        <w:guid w:val="{CA6B2480-735B-4730-ABC0-6B397BD18E4E}"/>
      </w:docPartPr>
      <w:docPartBody>
        <w:p w:rsidR="00435845" w:rsidRDefault="00FF5681" w:rsidP="00A8493E">
          <w:pPr>
            <w:pStyle w:val="0744B1835EFD4DD38EE0A02CE5829C40"/>
          </w:pPr>
          <w:r w:rsidRPr="00EA733A">
            <w:t>Click here to enter text.</w:t>
          </w:r>
        </w:p>
      </w:docPartBody>
    </w:docPart>
    <w:docPart>
      <w:docPartPr>
        <w:name w:val="A850350061364577AEAF33DC0F925FD4"/>
        <w:category>
          <w:name w:val="General"/>
          <w:gallery w:val="placeholder"/>
        </w:category>
        <w:types>
          <w:type w:val="bbPlcHdr"/>
        </w:types>
        <w:behaviors>
          <w:behavior w:val="content"/>
        </w:behaviors>
        <w:guid w:val="{DABDFE79-9EC5-4956-9B6D-329C7874004C}"/>
      </w:docPartPr>
      <w:docPartBody>
        <w:p w:rsidR="00435845" w:rsidRDefault="00FF5681" w:rsidP="00A8493E">
          <w:pPr>
            <w:pStyle w:val="A850350061364577AEAF33DC0F925FD4"/>
          </w:pPr>
          <w:r w:rsidRPr="00EA733A">
            <w:t>Click here to enter text.</w:t>
          </w:r>
        </w:p>
      </w:docPartBody>
    </w:docPart>
    <w:docPart>
      <w:docPartPr>
        <w:name w:val="0FD8D1AB7E864CEAAC0E31BD7A20C145"/>
        <w:category>
          <w:name w:val="General"/>
          <w:gallery w:val="placeholder"/>
        </w:category>
        <w:types>
          <w:type w:val="bbPlcHdr"/>
        </w:types>
        <w:behaviors>
          <w:behavior w:val="content"/>
        </w:behaviors>
        <w:guid w:val="{2EBF74AB-4330-4D87-A381-FE067FCC806D}"/>
      </w:docPartPr>
      <w:docPartBody>
        <w:p w:rsidR="00435845" w:rsidRDefault="00FF5681" w:rsidP="00A8493E">
          <w:pPr>
            <w:pStyle w:val="0FD8D1AB7E864CEAAC0E31BD7A20C145"/>
          </w:pPr>
          <w:r w:rsidRPr="00EA733A">
            <w:t>Click here to enter text.</w:t>
          </w:r>
        </w:p>
      </w:docPartBody>
    </w:docPart>
    <w:docPart>
      <w:docPartPr>
        <w:name w:val="5745A38BF2134FDDB01B8A2B2F831052"/>
        <w:category>
          <w:name w:val="General"/>
          <w:gallery w:val="placeholder"/>
        </w:category>
        <w:types>
          <w:type w:val="bbPlcHdr"/>
        </w:types>
        <w:behaviors>
          <w:behavior w:val="content"/>
        </w:behaviors>
        <w:guid w:val="{7FC73A19-C10D-4C70-A772-4365E2846B2F}"/>
      </w:docPartPr>
      <w:docPartBody>
        <w:p w:rsidR="00435845" w:rsidRDefault="00A8493E" w:rsidP="00A8493E">
          <w:pPr>
            <w:pStyle w:val="5745A38BF2134FDDB01B8A2B2F831052"/>
          </w:pPr>
          <w:r w:rsidRPr="008A3DF2">
            <w:rPr>
              <w:rStyle w:val="PlaceholderText"/>
            </w:rPr>
            <w:t>Click here to enter text.</w:t>
          </w:r>
        </w:p>
      </w:docPartBody>
    </w:docPart>
    <w:docPart>
      <w:docPartPr>
        <w:name w:val="AEE628A318874E90887480FF40341933"/>
        <w:category>
          <w:name w:val="General"/>
          <w:gallery w:val="placeholder"/>
        </w:category>
        <w:types>
          <w:type w:val="bbPlcHdr"/>
        </w:types>
        <w:behaviors>
          <w:behavior w:val="content"/>
        </w:behaviors>
        <w:guid w:val="{69FA7FD2-160F-44CF-A2F1-740DBE498654}"/>
      </w:docPartPr>
      <w:docPartBody>
        <w:p w:rsidR="00435845" w:rsidRDefault="00A8493E" w:rsidP="00A8493E">
          <w:pPr>
            <w:pStyle w:val="AEE628A318874E90887480FF40341933"/>
          </w:pPr>
          <w:r w:rsidRPr="00E31FBC">
            <w:rPr>
              <w:i/>
              <w:color w:val="7F7F7F" w:themeColor="text1" w:themeTint="80"/>
              <w:sz w:val="20"/>
            </w:rPr>
            <w:t>Provide a short summary of the degraded condition or issue of concern and how it was identified. Describe how the performance deficiency is the proximate cause of the degraded plant condition</w:t>
          </w:r>
          <w:r w:rsidRPr="008A3DF2">
            <w:rPr>
              <w:rStyle w:val="PlaceholderText"/>
            </w:rPr>
            <w:t>.</w:t>
          </w:r>
        </w:p>
      </w:docPartBody>
    </w:docPart>
    <w:docPart>
      <w:docPartPr>
        <w:name w:val="8A8BCD0C6240419FBFA268123D1A6091"/>
        <w:category>
          <w:name w:val="General"/>
          <w:gallery w:val="placeholder"/>
        </w:category>
        <w:types>
          <w:type w:val="bbPlcHdr"/>
        </w:types>
        <w:behaviors>
          <w:behavior w:val="content"/>
        </w:behaviors>
        <w:guid w:val="{C606D5D8-06E5-4018-BB90-FF81F09DEEDA}"/>
      </w:docPartPr>
      <w:docPartBody>
        <w:p w:rsidR="00435845" w:rsidRDefault="00A8493E" w:rsidP="00A8493E">
          <w:pPr>
            <w:pStyle w:val="8A8BCD0C6240419FBFA268123D1A6091"/>
          </w:pPr>
          <w:r w:rsidRPr="008A3DF2">
            <w:rPr>
              <w:rStyle w:val="PlaceholderText"/>
            </w:rPr>
            <w:t>Click here to enter text.</w:t>
          </w:r>
        </w:p>
      </w:docPartBody>
    </w:docPart>
    <w:docPart>
      <w:docPartPr>
        <w:name w:val="1B317931FF2943B9B18048E7A4AEB4EA"/>
        <w:category>
          <w:name w:val="General"/>
          <w:gallery w:val="placeholder"/>
        </w:category>
        <w:types>
          <w:type w:val="bbPlcHdr"/>
        </w:types>
        <w:behaviors>
          <w:behavior w:val="content"/>
        </w:behaviors>
        <w:guid w:val="{5D17ADB4-CEAA-4F97-BB5F-7BE914182A4D}"/>
      </w:docPartPr>
      <w:docPartBody>
        <w:p w:rsidR="00435845" w:rsidRDefault="00A8493E" w:rsidP="00A8493E">
          <w:pPr>
            <w:pStyle w:val="1B317931FF2943B9B18048E7A4AEB4EA"/>
          </w:pPr>
          <w:r w:rsidRPr="00E31FBC">
            <w:rPr>
              <w:i/>
              <w:color w:val="7F7F7F" w:themeColor="text1" w:themeTint="80"/>
              <w:sz w:val="20"/>
            </w:rPr>
            <w:t>Provide a short summary of the degraded condition or issue of concern and how it was identified. Describe how the performance deficiency is the proximate cause of the degraded plant condition</w:t>
          </w:r>
          <w:r w:rsidRPr="008A3DF2">
            <w:rPr>
              <w:rStyle w:val="PlaceholderText"/>
            </w:rPr>
            <w:t>.</w:t>
          </w:r>
        </w:p>
      </w:docPartBody>
    </w:docPart>
    <w:docPart>
      <w:docPartPr>
        <w:name w:val="F2F883EFD3434F759B7A5A50B0E9D359"/>
        <w:category>
          <w:name w:val="General"/>
          <w:gallery w:val="placeholder"/>
        </w:category>
        <w:types>
          <w:type w:val="bbPlcHdr"/>
        </w:types>
        <w:behaviors>
          <w:behavior w:val="content"/>
        </w:behaviors>
        <w:guid w:val="{27BACD1B-DB3A-4E1F-94CA-2FB48235D857}"/>
      </w:docPartPr>
      <w:docPartBody>
        <w:p w:rsidR="00435845" w:rsidRDefault="00FF5681" w:rsidP="00A8493E">
          <w:pPr>
            <w:pStyle w:val="F2F883EFD3434F759B7A5A50B0E9D359"/>
          </w:pPr>
          <w:r w:rsidRPr="00EA733A">
            <w:t>Click here to enter a date.</w:t>
          </w:r>
        </w:p>
      </w:docPartBody>
    </w:docPart>
    <w:docPart>
      <w:docPartPr>
        <w:name w:val="EC5539FDD9DA4809A0C7065D1FD88155"/>
        <w:category>
          <w:name w:val="General"/>
          <w:gallery w:val="placeholder"/>
        </w:category>
        <w:types>
          <w:type w:val="bbPlcHdr"/>
        </w:types>
        <w:behaviors>
          <w:behavior w:val="content"/>
        </w:behaviors>
        <w:guid w:val="{FE54218D-E879-4A0E-8D2E-4BF3E586BC16}"/>
      </w:docPartPr>
      <w:docPartBody>
        <w:p w:rsidR="00435845" w:rsidRDefault="00FF5681" w:rsidP="00A8493E">
          <w:pPr>
            <w:pStyle w:val="EC5539FDD9DA4809A0C7065D1FD88155"/>
          </w:pPr>
          <w:r w:rsidRPr="00EA733A">
            <w:t>Click here to enter a date.</w:t>
          </w:r>
        </w:p>
      </w:docPartBody>
    </w:docPart>
    <w:docPart>
      <w:docPartPr>
        <w:name w:val="583AB4706FA74C40A6EC2BAB9274F331"/>
        <w:category>
          <w:name w:val="General"/>
          <w:gallery w:val="placeholder"/>
        </w:category>
        <w:types>
          <w:type w:val="bbPlcHdr"/>
        </w:types>
        <w:behaviors>
          <w:behavior w:val="content"/>
        </w:behaviors>
        <w:guid w:val="{6E264698-0CE8-446E-A892-B9F4D3994F0A}"/>
      </w:docPartPr>
      <w:docPartBody>
        <w:p w:rsidR="00435845" w:rsidRDefault="00FF5681" w:rsidP="00A8493E">
          <w:pPr>
            <w:pStyle w:val="583AB4706FA74C40A6EC2BAB9274F331"/>
          </w:pPr>
          <w:r w:rsidRPr="00EA733A">
            <w:t>Click here to enter a date.</w:t>
          </w:r>
        </w:p>
      </w:docPartBody>
    </w:docPart>
    <w:docPart>
      <w:docPartPr>
        <w:name w:val="A82BAC7FBC614D47A7351CB755D7D483"/>
        <w:category>
          <w:name w:val="General"/>
          <w:gallery w:val="placeholder"/>
        </w:category>
        <w:types>
          <w:type w:val="bbPlcHdr"/>
        </w:types>
        <w:behaviors>
          <w:behavior w:val="content"/>
        </w:behaviors>
        <w:guid w:val="{1AC87E45-EDDB-4CD6-B6E6-80B2A79C634B}"/>
      </w:docPartPr>
      <w:docPartBody>
        <w:p w:rsidR="00435845" w:rsidRDefault="00FF5681" w:rsidP="00A8493E">
          <w:pPr>
            <w:pStyle w:val="A82BAC7FBC614D47A7351CB755D7D483"/>
          </w:pPr>
          <w:r w:rsidRPr="00EA733A">
            <w:t>Click here to enter a date.</w:t>
          </w:r>
        </w:p>
      </w:docPartBody>
    </w:docPart>
    <w:docPart>
      <w:docPartPr>
        <w:name w:val="964D7CA44BAD429EBEC3FD2F77306B00"/>
        <w:category>
          <w:name w:val="General"/>
          <w:gallery w:val="placeholder"/>
        </w:category>
        <w:types>
          <w:type w:val="bbPlcHdr"/>
        </w:types>
        <w:behaviors>
          <w:behavior w:val="content"/>
        </w:behaviors>
        <w:guid w:val="{FCD6F600-FB02-4A10-A90A-D679D5C58878}"/>
      </w:docPartPr>
      <w:docPartBody>
        <w:p w:rsidR="00435845" w:rsidRDefault="00FF5681" w:rsidP="00A8493E">
          <w:pPr>
            <w:pStyle w:val="964D7CA44BAD429EBEC3FD2F77306B00"/>
          </w:pPr>
          <w:r w:rsidRPr="00EA733A">
            <w:t>Click here to enter a date.</w:t>
          </w:r>
        </w:p>
      </w:docPartBody>
    </w:docPart>
    <w:docPart>
      <w:docPartPr>
        <w:name w:val="3B1A7A04D8EE4C6D831ADCAFD78066DB"/>
        <w:category>
          <w:name w:val="General"/>
          <w:gallery w:val="placeholder"/>
        </w:category>
        <w:types>
          <w:type w:val="bbPlcHdr"/>
        </w:types>
        <w:behaviors>
          <w:behavior w:val="content"/>
        </w:behaviors>
        <w:guid w:val="{60D36E47-98E4-45AC-AA47-D281C3B5805B}"/>
      </w:docPartPr>
      <w:docPartBody>
        <w:p w:rsidR="00435845" w:rsidRDefault="00FF5681" w:rsidP="00A8493E">
          <w:pPr>
            <w:pStyle w:val="3B1A7A04D8EE4C6D831ADCAFD78066DB"/>
          </w:pPr>
          <w:r w:rsidRPr="00EA733A">
            <w:t>Click here to enter a date.</w:t>
          </w:r>
        </w:p>
      </w:docPartBody>
    </w:docPart>
    <w:docPart>
      <w:docPartPr>
        <w:name w:val="492726A7A0154E97BA4E730CFE8B84E8"/>
        <w:category>
          <w:name w:val="General"/>
          <w:gallery w:val="placeholder"/>
        </w:category>
        <w:types>
          <w:type w:val="bbPlcHdr"/>
        </w:types>
        <w:behaviors>
          <w:behavior w:val="content"/>
        </w:behaviors>
        <w:guid w:val="{3EB6BA49-B719-40DE-A94D-71FC642F8617}"/>
      </w:docPartPr>
      <w:docPartBody>
        <w:p w:rsidR="00435845" w:rsidRDefault="00A8493E" w:rsidP="00A8493E">
          <w:pPr>
            <w:pStyle w:val="492726A7A0154E97BA4E730CFE8B84E8"/>
          </w:pPr>
          <w:r w:rsidRPr="004C2FFA">
            <w:rPr>
              <w:rStyle w:val="PlaceholderText"/>
            </w:rPr>
            <w:t>Click here to enter a date.</w:t>
          </w:r>
        </w:p>
      </w:docPartBody>
    </w:docPart>
    <w:docPart>
      <w:docPartPr>
        <w:name w:val="3385487737BE4EBBBB5198188669A1CA"/>
        <w:category>
          <w:name w:val="General"/>
          <w:gallery w:val="placeholder"/>
        </w:category>
        <w:types>
          <w:type w:val="bbPlcHdr"/>
        </w:types>
        <w:behaviors>
          <w:behavior w:val="content"/>
        </w:behaviors>
        <w:guid w:val="{EB428D88-CFC4-4141-8B0F-111E5AD092C8}"/>
      </w:docPartPr>
      <w:docPartBody>
        <w:p w:rsidR="00435845" w:rsidRDefault="00FF5681" w:rsidP="00A8493E">
          <w:pPr>
            <w:pStyle w:val="3385487737BE4EBBBB5198188669A1CA"/>
          </w:pPr>
          <w:r w:rsidRPr="00EA733A">
            <w:t>Click here to enter text.</w:t>
          </w:r>
        </w:p>
      </w:docPartBody>
    </w:docPart>
    <w:docPart>
      <w:docPartPr>
        <w:name w:val="526BF38A47AD4ED9AADB009D2452F9F9"/>
        <w:category>
          <w:name w:val="General"/>
          <w:gallery w:val="placeholder"/>
        </w:category>
        <w:types>
          <w:type w:val="bbPlcHdr"/>
        </w:types>
        <w:behaviors>
          <w:behavior w:val="content"/>
        </w:behaviors>
        <w:guid w:val="{D12FFD00-F794-467D-86DF-7B85E466FA81}"/>
      </w:docPartPr>
      <w:docPartBody>
        <w:p w:rsidR="00435845" w:rsidRDefault="00A8493E" w:rsidP="00A8493E">
          <w:pPr>
            <w:pStyle w:val="526BF38A47AD4ED9AADB009D2452F9F9"/>
          </w:pPr>
          <w:r w:rsidRPr="004C2FFA">
            <w:rPr>
              <w:rStyle w:val="PlaceholderText"/>
            </w:rPr>
            <w:t>Click here to enter a date.</w:t>
          </w:r>
        </w:p>
      </w:docPartBody>
    </w:docPart>
    <w:docPart>
      <w:docPartPr>
        <w:name w:val="A6E8A3C661B343619CD08C42E2201B88"/>
        <w:category>
          <w:name w:val="General"/>
          <w:gallery w:val="placeholder"/>
        </w:category>
        <w:types>
          <w:type w:val="bbPlcHdr"/>
        </w:types>
        <w:behaviors>
          <w:behavior w:val="content"/>
        </w:behaviors>
        <w:guid w:val="{9BAF9C3F-93B3-4C19-A8F1-BB5885218CA7}"/>
      </w:docPartPr>
      <w:docPartBody>
        <w:p w:rsidR="00E974E9" w:rsidRDefault="00FF5681" w:rsidP="00E974E9">
          <w:pPr>
            <w:pStyle w:val="A6E8A3C661B343619CD08C42E2201B88"/>
          </w:pPr>
          <w:r w:rsidRPr="00EA733A">
            <w:t>Click here to enter text.</w:t>
          </w:r>
        </w:p>
      </w:docPartBody>
    </w:docPart>
    <w:docPart>
      <w:docPartPr>
        <w:name w:val="D869436084A14C95B28F57DB4751BB29"/>
        <w:category>
          <w:name w:val="General"/>
          <w:gallery w:val="placeholder"/>
        </w:category>
        <w:types>
          <w:type w:val="bbPlcHdr"/>
        </w:types>
        <w:behaviors>
          <w:behavior w:val="content"/>
        </w:behaviors>
        <w:guid w:val="{F419F01C-B4CD-4D1D-8C0B-FDA632FEB39A}"/>
      </w:docPartPr>
      <w:docPartBody>
        <w:p w:rsidR="00FF5681" w:rsidRDefault="00432754" w:rsidP="00432754">
          <w:pPr>
            <w:pStyle w:val="D869436084A14C95B28F57DB4751BB29"/>
          </w:pPr>
          <w:r w:rsidRPr="007D4AA5">
            <w:rPr>
              <w:rStyle w:val="PlaceholderText"/>
              <w:rFonts w:eastAsiaTheme="minorHAnsi"/>
            </w:rPr>
            <w:t>Click or tap here to enter text.</w:t>
          </w:r>
        </w:p>
      </w:docPartBody>
    </w:docPart>
    <w:docPart>
      <w:docPartPr>
        <w:name w:val="2D601882BE4541EFA0EBC1BD773F9AA0"/>
        <w:category>
          <w:name w:val="General"/>
          <w:gallery w:val="placeholder"/>
        </w:category>
        <w:types>
          <w:type w:val="bbPlcHdr"/>
        </w:types>
        <w:behaviors>
          <w:behavior w:val="content"/>
        </w:behaviors>
        <w:guid w:val="{65FD9C27-A41D-423A-9FBC-1CFC47699457}"/>
      </w:docPartPr>
      <w:docPartBody>
        <w:p w:rsidR="00FF5681" w:rsidRDefault="00FF5681" w:rsidP="00432754">
          <w:pPr>
            <w:pStyle w:val="2D601882BE4541EFA0EBC1BD773F9AA0"/>
          </w:pPr>
          <w:r w:rsidRPr="00EA733A">
            <w:t xml:space="preserve"> Provide a concise statement clearly stating deficient licensee performance and degraded plant condition based on proximate cause. Ref IMC 0612 Section 03.02</w:t>
          </w:r>
        </w:p>
      </w:docPartBody>
    </w:docPart>
    <w:docPart>
      <w:docPartPr>
        <w:name w:val="660A993D2F95475996BB926CCF9D7981"/>
        <w:category>
          <w:name w:val="General"/>
          <w:gallery w:val="placeholder"/>
        </w:category>
        <w:types>
          <w:type w:val="bbPlcHdr"/>
        </w:types>
        <w:behaviors>
          <w:behavior w:val="content"/>
        </w:behaviors>
        <w:guid w:val="{C187D0DE-71B7-4135-8CF9-B12E76CC7CF4}"/>
      </w:docPartPr>
      <w:docPartBody>
        <w:p w:rsidR="00FF5681" w:rsidRDefault="00432754" w:rsidP="00432754">
          <w:pPr>
            <w:pStyle w:val="660A993D2F95475996BB926CCF9D7981"/>
          </w:pPr>
          <w:r w:rsidRPr="007D4AA5">
            <w:rPr>
              <w:rStyle w:val="PlaceholderText"/>
              <w:rFonts w:eastAsiaTheme="minorHAnsi"/>
            </w:rPr>
            <w:t>Click or tap here to enter text.</w:t>
          </w:r>
        </w:p>
      </w:docPartBody>
    </w:docPart>
    <w:docPart>
      <w:docPartPr>
        <w:name w:val="0F4E2289EA9F4B1985740E0E589DD1D1"/>
        <w:category>
          <w:name w:val="General"/>
          <w:gallery w:val="placeholder"/>
        </w:category>
        <w:types>
          <w:type w:val="bbPlcHdr"/>
        </w:types>
        <w:behaviors>
          <w:behavior w:val="content"/>
        </w:behaviors>
        <w:guid w:val="{D2D6F8D1-6DD8-4C2F-BBB2-9EB3AED640EB}"/>
      </w:docPartPr>
      <w:docPartBody>
        <w:p w:rsidR="00163E58" w:rsidRDefault="00163E58" w:rsidP="00163E58">
          <w:pPr>
            <w:pStyle w:val="0F4E2289EA9F4B1985740E0E589DD1D1"/>
          </w:pPr>
          <w:r w:rsidRPr="00EA733A">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yriadPro-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077"/>
    <w:rsid w:val="00055BF7"/>
    <w:rsid w:val="00072AC1"/>
    <w:rsid w:val="000A2399"/>
    <w:rsid w:val="001254B4"/>
    <w:rsid w:val="0014433C"/>
    <w:rsid w:val="00163E58"/>
    <w:rsid w:val="001720DC"/>
    <w:rsid w:val="00177C0B"/>
    <w:rsid w:val="001F727B"/>
    <w:rsid w:val="00244F40"/>
    <w:rsid w:val="00267F95"/>
    <w:rsid w:val="002C43C0"/>
    <w:rsid w:val="003174ED"/>
    <w:rsid w:val="003276AD"/>
    <w:rsid w:val="003D3345"/>
    <w:rsid w:val="00407A1C"/>
    <w:rsid w:val="00432754"/>
    <w:rsid w:val="00435845"/>
    <w:rsid w:val="00514AD3"/>
    <w:rsid w:val="00516F7B"/>
    <w:rsid w:val="0065541C"/>
    <w:rsid w:val="00697647"/>
    <w:rsid w:val="006D283E"/>
    <w:rsid w:val="006D3030"/>
    <w:rsid w:val="006E6AC7"/>
    <w:rsid w:val="00795BF7"/>
    <w:rsid w:val="007F670D"/>
    <w:rsid w:val="00826EA2"/>
    <w:rsid w:val="00883E6B"/>
    <w:rsid w:val="00895BA3"/>
    <w:rsid w:val="008B3860"/>
    <w:rsid w:val="00926DD1"/>
    <w:rsid w:val="00930518"/>
    <w:rsid w:val="00950E2E"/>
    <w:rsid w:val="00A50463"/>
    <w:rsid w:val="00A8493E"/>
    <w:rsid w:val="00AB4B7E"/>
    <w:rsid w:val="00C913E9"/>
    <w:rsid w:val="00CA4996"/>
    <w:rsid w:val="00CD73DF"/>
    <w:rsid w:val="00CE7618"/>
    <w:rsid w:val="00D1467E"/>
    <w:rsid w:val="00D44077"/>
    <w:rsid w:val="00D52909"/>
    <w:rsid w:val="00E974E9"/>
    <w:rsid w:val="00F024F7"/>
    <w:rsid w:val="00F63871"/>
    <w:rsid w:val="00FB2447"/>
    <w:rsid w:val="00FD5578"/>
    <w:rsid w:val="00FF5681"/>
    <w:rsid w:val="00FF6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681"/>
    <w:rPr>
      <w:color w:val="808080"/>
    </w:rPr>
  </w:style>
  <w:style w:type="paragraph" w:customStyle="1" w:styleId="330288B3C4824B99920059212CADBA57">
    <w:name w:val="330288B3C4824B99920059212CADBA57"/>
    <w:rsid w:val="00A8493E"/>
  </w:style>
  <w:style w:type="paragraph" w:customStyle="1" w:styleId="658366BA4C494E04A2C37E66B3F798CA">
    <w:name w:val="658366BA4C494E04A2C37E66B3F798CA"/>
    <w:rsid w:val="00A8493E"/>
  </w:style>
  <w:style w:type="paragraph" w:customStyle="1" w:styleId="0B731CDD9151492F9F996A7225558BBE">
    <w:name w:val="0B731CDD9151492F9F996A7225558BBE"/>
    <w:rsid w:val="00A8493E"/>
  </w:style>
  <w:style w:type="paragraph" w:customStyle="1" w:styleId="D0D82C63536149A8B9A3BC66F6385032">
    <w:name w:val="D0D82C63536149A8B9A3BC66F6385032"/>
    <w:rsid w:val="00A8493E"/>
  </w:style>
  <w:style w:type="paragraph" w:customStyle="1" w:styleId="A5A5CF69C49D44A5BDA683A2CD2E8405">
    <w:name w:val="A5A5CF69C49D44A5BDA683A2CD2E8405"/>
    <w:rsid w:val="00A8493E"/>
  </w:style>
  <w:style w:type="paragraph" w:customStyle="1" w:styleId="7342F1F5676346199801144980CA63C1">
    <w:name w:val="7342F1F5676346199801144980CA63C1"/>
    <w:rsid w:val="00A8493E"/>
  </w:style>
  <w:style w:type="paragraph" w:customStyle="1" w:styleId="ADE3311B2F7942B7AD775536587A525B">
    <w:name w:val="ADE3311B2F7942B7AD775536587A525B"/>
    <w:rsid w:val="00A8493E"/>
  </w:style>
  <w:style w:type="paragraph" w:customStyle="1" w:styleId="C48E9A64C4D84335BE71767F8DB18CA4">
    <w:name w:val="C48E9A64C4D84335BE71767F8DB18CA4"/>
    <w:rsid w:val="00A8493E"/>
  </w:style>
  <w:style w:type="paragraph" w:customStyle="1" w:styleId="28F28A5033DD4D0BAE83CF41FBA8EF17">
    <w:name w:val="28F28A5033DD4D0BAE83CF41FBA8EF17"/>
    <w:rsid w:val="00A8493E"/>
  </w:style>
  <w:style w:type="paragraph" w:customStyle="1" w:styleId="1D8A95038DFD4776959AA311BE45CB07">
    <w:name w:val="1D8A95038DFD4776959AA311BE45CB07"/>
    <w:rsid w:val="00A8493E"/>
  </w:style>
  <w:style w:type="paragraph" w:customStyle="1" w:styleId="0F275DA0FC484E66A314139F5FD1E3D1">
    <w:name w:val="0F275DA0FC484E66A314139F5FD1E3D1"/>
    <w:rsid w:val="00A8493E"/>
  </w:style>
  <w:style w:type="paragraph" w:customStyle="1" w:styleId="2E498C29F79D47A39105DCDF76E8A8B0">
    <w:name w:val="2E498C29F79D47A39105DCDF76E8A8B0"/>
    <w:rsid w:val="00A8493E"/>
  </w:style>
  <w:style w:type="paragraph" w:customStyle="1" w:styleId="44B60F997A9A48D3A4059D2EAC17CE0A">
    <w:name w:val="44B60F997A9A48D3A4059D2EAC17CE0A"/>
    <w:rsid w:val="00A8493E"/>
  </w:style>
  <w:style w:type="paragraph" w:customStyle="1" w:styleId="D9AF75EF7F124B5BA66E46CD8AEEFF31">
    <w:name w:val="D9AF75EF7F124B5BA66E46CD8AEEFF31"/>
    <w:rsid w:val="00A8493E"/>
  </w:style>
  <w:style w:type="paragraph" w:customStyle="1" w:styleId="9140B0F8BA014ACF92B17AC26E2D8955">
    <w:name w:val="9140B0F8BA014ACF92B17AC26E2D8955"/>
    <w:rsid w:val="00A8493E"/>
  </w:style>
  <w:style w:type="paragraph" w:customStyle="1" w:styleId="728AA3688B72411D95955F26869DE550">
    <w:name w:val="728AA3688B72411D95955F26869DE550"/>
    <w:rsid w:val="00A8493E"/>
  </w:style>
  <w:style w:type="paragraph" w:customStyle="1" w:styleId="34CA9E24145140F29289FF019574A8B9">
    <w:name w:val="34CA9E24145140F29289FF019574A8B9"/>
    <w:rsid w:val="00A8493E"/>
  </w:style>
  <w:style w:type="paragraph" w:customStyle="1" w:styleId="7141B876D03740D89B6963D7978762D3">
    <w:name w:val="7141B876D03740D89B6963D7978762D3"/>
    <w:rsid w:val="00A8493E"/>
  </w:style>
  <w:style w:type="paragraph" w:customStyle="1" w:styleId="E0DE4CFE83E1413383FCCE48054AD2D7">
    <w:name w:val="E0DE4CFE83E1413383FCCE48054AD2D7"/>
    <w:rsid w:val="00A8493E"/>
  </w:style>
  <w:style w:type="paragraph" w:customStyle="1" w:styleId="9A770E93576542F8B964EBD24CF3F4C7">
    <w:name w:val="9A770E93576542F8B964EBD24CF3F4C7"/>
    <w:rsid w:val="00A8493E"/>
  </w:style>
  <w:style w:type="paragraph" w:customStyle="1" w:styleId="F8A3E3A33299498CB48D67DFD2A57327">
    <w:name w:val="F8A3E3A33299498CB48D67DFD2A57327"/>
    <w:rsid w:val="00A8493E"/>
  </w:style>
  <w:style w:type="paragraph" w:customStyle="1" w:styleId="FFBC66C803C144E98E39D9B4409A22AC">
    <w:name w:val="FFBC66C803C144E98E39D9B4409A22AC"/>
    <w:rsid w:val="00A8493E"/>
  </w:style>
  <w:style w:type="paragraph" w:customStyle="1" w:styleId="B4F0C3E82D6B43488DF2BD100358BC3D">
    <w:name w:val="B4F0C3E82D6B43488DF2BD100358BC3D"/>
    <w:rsid w:val="00A8493E"/>
  </w:style>
  <w:style w:type="paragraph" w:customStyle="1" w:styleId="32647CDD51334769BDA0FACDDE38A07A">
    <w:name w:val="32647CDD51334769BDA0FACDDE38A07A"/>
    <w:rsid w:val="00A8493E"/>
  </w:style>
  <w:style w:type="paragraph" w:customStyle="1" w:styleId="C580BF6C7E0B4B2EA82DDA1C78505D39">
    <w:name w:val="C580BF6C7E0B4B2EA82DDA1C78505D39"/>
    <w:rsid w:val="00A8493E"/>
  </w:style>
  <w:style w:type="paragraph" w:customStyle="1" w:styleId="EA571C2A5164419BB15AE9B6EE275963">
    <w:name w:val="EA571C2A5164419BB15AE9B6EE275963"/>
    <w:rsid w:val="00A8493E"/>
  </w:style>
  <w:style w:type="paragraph" w:customStyle="1" w:styleId="86140A3AD6394CA8B04A15EB24E593CA">
    <w:name w:val="86140A3AD6394CA8B04A15EB24E593CA"/>
    <w:rsid w:val="00A8493E"/>
  </w:style>
  <w:style w:type="paragraph" w:customStyle="1" w:styleId="C836E40539C84771B2F810D4F858E5E5">
    <w:name w:val="C836E40539C84771B2F810D4F858E5E5"/>
    <w:rsid w:val="00A8493E"/>
  </w:style>
  <w:style w:type="paragraph" w:customStyle="1" w:styleId="BF5673D68A6A4386A68F5CC6926D8588">
    <w:name w:val="BF5673D68A6A4386A68F5CC6926D8588"/>
    <w:rsid w:val="00A8493E"/>
  </w:style>
  <w:style w:type="paragraph" w:customStyle="1" w:styleId="CEB61D164B0D456CBE42F4BDBCD44E90">
    <w:name w:val="CEB61D164B0D456CBE42F4BDBCD44E90"/>
    <w:rsid w:val="00A8493E"/>
  </w:style>
  <w:style w:type="paragraph" w:customStyle="1" w:styleId="B72C199B81BE4ED385370E745D678E85">
    <w:name w:val="B72C199B81BE4ED385370E745D678E85"/>
    <w:rsid w:val="00A8493E"/>
  </w:style>
  <w:style w:type="paragraph" w:customStyle="1" w:styleId="42DB84D521114DAB8A5C574880D7D32F">
    <w:name w:val="42DB84D521114DAB8A5C574880D7D32F"/>
    <w:rsid w:val="00A8493E"/>
  </w:style>
  <w:style w:type="paragraph" w:customStyle="1" w:styleId="2BA10740E4AA4D6081135E64E5EAAAE8">
    <w:name w:val="2BA10740E4AA4D6081135E64E5EAAAE8"/>
    <w:rsid w:val="00A8493E"/>
  </w:style>
  <w:style w:type="paragraph" w:customStyle="1" w:styleId="5DDEE1543CB1468283EABAE45CB3800F">
    <w:name w:val="5DDEE1543CB1468283EABAE45CB3800F"/>
    <w:rsid w:val="00A8493E"/>
  </w:style>
  <w:style w:type="paragraph" w:customStyle="1" w:styleId="636D3DD94C6749AE973FDD096ED0BD87">
    <w:name w:val="636D3DD94C6749AE973FDD096ED0BD87"/>
    <w:rsid w:val="00A8493E"/>
  </w:style>
  <w:style w:type="paragraph" w:customStyle="1" w:styleId="EF1A6EA2E8694A159AC07C70BDFF799D">
    <w:name w:val="EF1A6EA2E8694A159AC07C70BDFF799D"/>
    <w:rsid w:val="00A8493E"/>
  </w:style>
  <w:style w:type="paragraph" w:customStyle="1" w:styleId="0744B1835EFD4DD38EE0A02CE5829C40">
    <w:name w:val="0744B1835EFD4DD38EE0A02CE5829C40"/>
    <w:rsid w:val="00A8493E"/>
  </w:style>
  <w:style w:type="paragraph" w:customStyle="1" w:styleId="A850350061364577AEAF33DC0F925FD4">
    <w:name w:val="A850350061364577AEAF33DC0F925FD4"/>
    <w:rsid w:val="00A8493E"/>
  </w:style>
  <w:style w:type="paragraph" w:customStyle="1" w:styleId="0FD8D1AB7E864CEAAC0E31BD7A20C145">
    <w:name w:val="0FD8D1AB7E864CEAAC0E31BD7A20C145"/>
    <w:rsid w:val="00A8493E"/>
  </w:style>
  <w:style w:type="paragraph" w:customStyle="1" w:styleId="5745A38BF2134FDDB01B8A2B2F831052">
    <w:name w:val="5745A38BF2134FDDB01B8A2B2F831052"/>
    <w:rsid w:val="00A8493E"/>
  </w:style>
  <w:style w:type="paragraph" w:customStyle="1" w:styleId="AEE628A318874E90887480FF40341933">
    <w:name w:val="AEE628A318874E90887480FF40341933"/>
    <w:rsid w:val="00A8493E"/>
  </w:style>
  <w:style w:type="paragraph" w:customStyle="1" w:styleId="8A8BCD0C6240419FBFA268123D1A6091">
    <w:name w:val="8A8BCD0C6240419FBFA268123D1A6091"/>
    <w:rsid w:val="00A8493E"/>
  </w:style>
  <w:style w:type="paragraph" w:customStyle="1" w:styleId="1B317931FF2943B9B18048E7A4AEB4EA">
    <w:name w:val="1B317931FF2943B9B18048E7A4AEB4EA"/>
    <w:rsid w:val="00A8493E"/>
  </w:style>
  <w:style w:type="paragraph" w:customStyle="1" w:styleId="F2F883EFD3434F759B7A5A50B0E9D359">
    <w:name w:val="F2F883EFD3434F759B7A5A50B0E9D359"/>
    <w:rsid w:val="00A8493E"/>
  </w:style>
  <w:style w:type="paragraph" w:customStyle="1" w:styleId="EC5539FDD9DA4809A0C7065D1FD88155">
    <w:name w:val="EC5539FDD9DA4809A0C7065D1FD88155"/>
    <w:rsid w:val="00A8493E"/>
  </w:style>
  <w:style w:type="paragraph" w:customStyle="1" w:styleId="583AB4706FA74C40A6EC2BAB9274F331">
    <w:name w:val="583AB4706FA74C40A6EC2BAB9274F331"/>
    <w:rsid w:val="00A8493E"/>
  </w:style>
  <w:style w:type="paragraph" w:customStyle="1" w:styleId="A82BAC7FBC614D47A7351CB755D7D483">
    <w:name w:val="A82BAC7FBC614D47A7351CB755D7D483"/>
    <w:rsid w:val="00A8493E"/>
  </w:style>
  <w:style w:type="paragraph" w:customStyle="1" w:styleId="964D7CA44BAD429EBEC3FD2F77306B00">
    <w:name w:val="964D7CA44BAD429EBEC3FD2F77306B00"/>
    <w:rsid w:val="00A8493E"/>
  </w:style>
  <w:style w:type="paragraph" w:customStyle="1" w:styleId="3B1A7A04D8EE4C6D831ADCAFD78066DB">
    <w:name w:val="3B1A7A04D8EE4C6D831ADCAFD78066DB"/>
    <w:rsid w:val="00A8493E"/>
  </w:style>
  <w:style w:type="paragraph" w:customStyle="1" w:styleId="492726A7A0154E97BA4E730CFE8B84E8">
    <w:name w:val="492726A7A0154E97BA4E730CFE8B84E8"/>
    <w:rsid w:val="00A8493E"/>
  </w:style>
  <w:style w:type="paragraph" w:customStyle="1" w:styleId="3385487737BE4EBBBB5198188669A1CA">
    <w:name w:val="3385487737BE4EBBBB5198188669A1CA"/>
    <w:rsid w:val="00A8493E"/>
  </w:style>
  <w:style w:type="paragraph" w:customStyle="1" w:styleId="526BF38A47AD4ED9AADB009D2452F9F9">
    <w:name w:val="526BF38A47AD4ED9AADB009D2452F9F9"/>
    <w:rsid w:val="00A8493E"/>
  </w:style>
  <w:style w:type="paragraph" w:customStyle="1" w:styleId="A6E8A3C661B343619CD08C42E2201B88">
    <w:name w:val="A6E8A3C661B343619CD08C42E2201B88"/>
    <w:rsid w:val="00E974E9"/>
  </w:style>
  <w:style w:type="paragraph" w:customStyle="1" w:styleId="D924ACEE5483406A8C63ED82780F6A2D">
    <w:name w:val="D924ACEE5483406A8C63ED82780F6A2D"/>
    <w:rsid w:val="00432754"/>
    <w:rPr>
      <w:kern w:val="2"/>
      <w14:ligatures w14:val="standardContextual"/>
    </w:rPr>
  </w:style>
  <w:style w:type="paragraph" w:customStyle="1" w:styleId="01176E9D5FED4CD08D73849C54A3BE9F">
    <w:name w:val="01176E9D5FED4CD08D73849C54A3BE9F"/>
    <w:rsid w:val="00432754"/>
    <w:rPr>
      <w:kern w:val="2"/>
      <w14:ligatures w14:val="standardContextual"/>
    </w:rPr>
  </w:style>
  <w:style w:type="paragraph" w:customStyle="1" w:styleId="D869436084A14C95B28F57DB4751BB29">
    <w:name w:val="D869436084A14C95B28F57DB4751BB29"/>
    <w:rsid w:val="00432754"/>
    <w:pPr>
      <w:spacing w:after="0" w:line="240" w:lineRule="auto"/>
    </w:pPr>
    <w:rPr>
      <w:rFonts w:ascii="Arial" w:eastAsia="Times New Roman" w:hAnsi="Arial" w:cs="Times New Roman"/>
      <w:szCs w:val="24"/>
    </w:rPr>
  </w:style>
  <w:style w:type="paragraph" w:customStyle="1" w:styleId="2D601882BE4541EFA0EBC1BD773F9AA0">
    <w:name w:val="2D601882BE4541EFA0EBC1BD773F9AA0"/>
    <w:rsid w:val="00432754"/>
    <w:rPr>
      <w:kern w:val="2"/>
      <w14:ligatures w14:val="standardContextual"/>
    </w:rPr>
  </w:style>
  <w:style w:type="paragraph" w:customStyle="1" w:styleId="660A993D2F95475996BB926CCF9D7981">
    <w:name w:val="660A993D2F95475996BB926CCF9D7981"/>
    <w:rsid w:val="00432754"/>
    <w:pPr>
      <w:spacing w:after="0" w:line="240" w:lineRule="auto"/>
    </w:pPr>
    <w:rPr>
      <w:rFonts w:ascii="Arial" w:eastAsia="Times New Roman" w:hAnsi="Arial" w:cs="Times New Roman"/>
      <w:szCs w:val="24"/>
    </w:rPr>
  </w:style>
  <w:style w:type="paragraph" w:customStyle="1" w:styleId="8F5867D2FFB64C95815130F2DCEE87BE">
    <w:name w:val="8F5867D2FFB64C95815130F2DCEE87BE"/>
    <w:rsid w:val="00D52909"/>
    <w:rPr>
      <w:kern w:val="2"/>
      <w14:ligatures w14:val="standardContextual"/>
    </w:rPr>
  </w:style>
  <w:style w:type="paragraph" w:customStyle="1" w:styleId="4F4494FD2D0840949CDDD51F3E3135F5">
    <w:name w:val="4F4494FD2D0840949CDDD51F3E3135F5"/>
    <w:rsid w:val="00D52909"/>
    <w:rPr>
      <w:kern w:val="2"/>
      <w14:ligatures w14:val="standardContextual"/>
    </w:rPr>
  </w:style>
  <w:style w:type="paragraph" w:customStyle="1" w:styleId="0F4E2289EA9F4B1985740E0E589DD1D1">
    <w:name w:val="0F4E2289EA9F4B1985740E0E589DD1D1"/>
    <w:rsid w:val="00163E58"/>
    <w:rPr>
      <w:kern w:val="2"/>
      <w14:ligatures w14:val="standardContextual"/>
    </w:rPr>
  </w:style>
  <w:style w:type="paragraph" w:customStyle="1" w:styleId="4D6D6E17BD0242F6B5753FEBFAAEF0E6">
    <w:name w:val="4D6D6E17BD0242F6B5753FEBFAAEF0E6"/>
    <w:rsid w:val="00826EA2"/>
    <w:rPr>
      <w:kern w:val="2"/>
      <w14:ligatures w14:val="standardContextual"/>
    </w:rPr>
  </w:style>
  <w:style w:type="paragraph" w:customStyle="1" w:styleId="31C349A9254A463294F9D78BB850EE79">
    <w:name w:val="31C349A9254A463294F9D78BB850EE79"/>
    <w:rsid w:val="001254B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E73900-02B5-4539-9E65-C4F5AA571FFA}">
  <ds:schemaRefs>
    <ds:schemaRef ds:uri="http://schemas.openxmlformats.org/officeDocument/2006/bibliography"/>
  </ds:schemaRefs>
</ds:datastoreItem>
</file>

<file path=customXml/itemProps2.xml><?xml version="1.0" encoding="utf-8"?>
<ds:datastoreItem xmlns:ds="http://schemas.openxmlformats.org/officeDocument/2006/customXml" ds:itemID="{170EAA0D-54E5-490C-B3BC-37F5E2F6E5FE}"/>
</file>

<file path=customXml/itemProps3.xml><?xml version="1.0" encoding="utf-8"?>
<ds:datastoreItem xmlns:ds="http://schemas.openxmlformats.org/officeDocument/2006/customXml" ds:itemID="{6C4A3134-3261-4789-8877-55083CFEA74E}"/>
</file>

<file path=customXml/itemProps4.xml><?xml version="1.0" encoding="utf-8"?>
<ds:datastoreItem xmlns:ds="http://schemas.openxmlformats.org/officeDocument/2006/customXml" ds:itemID="{08B274E1-39A5-46FB-B082-E2A4C0DF15AA}"/>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0</TotalTime>
  <Pages>13</Pages>
  <Words>3898</Words>
  <Characters>22222</Characters>
  <Application>Microsoft Office Word</Application>
  <DocSecurity>2</DocSecurity>
  <PresentationFormat/>
  <Lines>185</Lines>
  <Paragraphs>52</Paragraphs>
  <Slides>0</Slides>
  <Notes>0</Notes>
  <HiddenSlides>0</HiddenSlides>
  <MMClips>0</MMClips>
  <ScaleCrop>false</ScaleCrop>
  <Manager/>
  <Company/>
  <LinksUpToDate>false</LinksUpToDate>
  <CharactersWithSpaces>26068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2023-12-15T18:28:00Z</dcterms:created>
  <dcterms:modified xsi:type="dcterms:W3CDTF">2023-12-15T18:29:00Z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